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055E" w:rsidRPr="00BA5B06" w:rsidRDefault="00CC055E" w:rsidP="00CC055E">
      <w:pPr>
        <w:jc w:val="center"/>
        <w:rPr>
          <w:b/>
          <w:sz w:val="28"/>
        </w:rPr>
      </w:pPr>
      <w:r w:rsidRPr="00BA5B06">
        <w:rPr>
          <w:b/>
          <w:sz w:val="28"/>
        </w:rPr>
        <w:t>Pokyny k vypĺňaniu kontrolných zoznamov k verejnému obstarávaniu a obstarávaniu</w:t>
      </w:r>
    </w:p>
    <w:p w:rsidR="00CC055E" w:rsidRDefault="00CC055E" w:rsidP="006479DF"/>
    <w:p w:rsidR="00CC055E" w:rsidRDefault="00CC055E" w:rsidP="00CC055E">
      <w:pPr>
        <w:pStyle w:val="Odsekzoznamu"/>
        <w:numPr>
          <w:ilvl w:val="0"/>
          <w:numId w:val="6"/>
        </w:numPr>
        <w:spacing w:after="120"/>
        <w:ind w:left="425" w:hanging="425"/>
        <w:contextualSpacing w:val="0"/>
        <w:jc w:val="both"/>
      </w:pPr>
      <w:r w:rsidRPr="00CC055E">
        <w:t xml:space="preserve">Výber konkrétneho </w:t>
      </w:r>
      <w:r>
        <w:t>kontrolného zoznamu</w:t>
      </w:r>
      <w:r w:rsidRPr="00CC055E">
        <w:t xml:space="preserve"> vykoná RO na základe hodnoty zákazky (nadlimit</w:t>
      </w:r>
      <w:r>
        <w:t>ná zákazka</w:t>
      </w:r>
      <w:r w:rsidRPr="00CC055E">
        <w:t>, podlimit</w:t>
      </w:r>
      <w:r>
        <w:t>ná zákazka</w:t>
      </w:r>
      <w:r w:rsidRPr="00CC055E">
        <w:t>,</w:t>
      </w:r>
      <w:r>
        <w:t xml:space="preserve"> zákazka podľa</w:t>
      </w:r>
      <w:r w:rsidRPr="00CC055E">
        <w:t xml:space="preserve"> § 9 ods. 9), typu (napr. verejná súťaž, užšia súťaž, </w:t>
      </w:r>
      <w:r>
        <w:t>rokovacie konanie so zverejnením</w:t>
      </w:r>
      <w:r w:rsidRPr="00CC055E">
        <w:t xml:space="preserve"> a pod.) a momentu výkonu kontroly (1. ex-</w:t>
      </w:r>
      <w:proofErr w:type="spellStart"/>
      <w:r w:rsidRPr="00CC055E">
        <w:t>ante</w:t>
      </w:r>
      <w:proofErr w:type="spellEnd"/>
      <w:r w:rsidRPr="00CC055E">
        <w:t>, 2. ex-</w:t>
      </w:r>
      <w:proofErr w:type="spellStart"/>
      <w:r w:rsidRPr="00CC055E">
        <w:t>ante</w:t>
      </w:r>
      <w:proofErr w:type="spellEnd"/>
      <w:r w:rsidRPr="00CC055E">
        <w:t>, následná ex-post, štandardná ex-post)</w:t>
      </w:r>
      <w:r w:rsidR="00350AAD">
        <w:t>.</w:t>
      </w:r>
    </w:p>
    <w:p w:rsidR="00CC055E" w:rsidRDefault="00CC055E" w:rsidP="00CC055E">
      <w:pPr>
        <w:pStyle w:val="Odsekzoznamu"/>
        <w:numPr>
          <w:ilvl w:val="0"/>
          <w:numId w:val="6"/>
        </w:numPr>
        <w:spacing w:after="120"/>
        <w:ind w:left="425" w:hanging="425"/>
        <w:contextualSpacing w:val="0"/>
        <w:jc w:val="both"/>
      </w:pPr>
      <w:r w:rsidRPr="00CC055E">
        <w:t xml:space="preserve">Pokiaľ RO nevykonal niektorú </w:t>
      </w:r>
      <w:r>
        <w:t>z</w:t>
      </w:r>
      <w:r w:rsidRPr="00CC055E">
        <w:t xml:space="preserve"> povinných ex-</w:t>
      </w:r>
      <w:proofErr w:type="spellStart"/>
      <w:r w:rsidRPr="00CC055E">
        <w:t>ante</w:t>
      </w:r>
      <w:proofErr w:type="spellEnd"/>
      <w:r w:rsidRPr="00CC055E">
        <w:t xml:space="preserve"> kontrol (a teda ani nevyplnil príslušné </w:t>
      </w:r>
      <w:r>
        <w:t>kontrolné zoznamy</w:t>
      </w:r>
      <w:r w:rsidRPr="00CC055E">
        <w:t>), je pri doručení dokumentácie k VO povinný vykonať kontrolu VO v rozsahu týchto nezrealizovaných ex-</w:t>
      </w:r>
      <w:proofErr w:type="spellStart"/>
      <w:r w:rsidRPr="00CC055E">
        <w:t>an</w:t>
      </w:r>
      <w:r>
        <w:t>t</w:t>
      </w:r>
      <w:r w:rsidRPr="00CC055E">
        <w:t>e</w:t>
      </w:r>
      <w:proofErr w:type="spellEnd"/>
      <w:r w:rsidRPr="00CC055E">
        <w:t xml:space="preserve"> kontrol a rovnako vyplniť príslušné ex-</w:t>
      </w:r>
      <w:proofErr w:type="spellStart"/>
      <w:r w:rsidRPr="00CC055E">
        <w:t>ante</w:t>
      </w:r>
      <w:proofErr w:type="spellEnd"/>
      <w:r w:rsidRPr="00CC055E">
        <w:t xml:space="preserve"> KZ. Uvedené sa nevzťahuje na prípad, ak je dokumentácia na RO doručená vo fáze po podpise zmluvy s úspešným uchádzačom, pričom RO nevykonal v rámci tohto VO žiadnu z  ex-</w:t>
      </w:r>
      <w:proofErr w:type="spellStart"/>
      <w:r w:rsidRPr="00CC055E">
        <w:t>ante</w:t>
      </w:r>
      <w:proofErr w:type="spellEnd"/>
      <w:r w:rsidRPr="00CC055E">
        <w:t xml:space="preserve"> kontrol. V tomto prípade vypĺňa RO </w:t>
      </w:r>
      <w:r>
        <w:t>kontrolný zoznam</w:t>
      </w:r>
      <w:r w:rsidRPr="00CC055E">
        <w:t xml:space="preserve"> pre štanda</w:t>
      </w:r>
      <w:r>
        <w:t>r</w:t>
      </w:r>
      <w:r w:rsidRPr="00CC055E">
        <w:t xml:space="preserve">dnú ex-post kontrolu, ktorý v sebe už obsahuje aj otázky nevykonaných </w:t>
      </w:r>
      <w:r>
        <w:t xml:space="preserve">       </w:t>
      </w:r>
      <w:r w:rsidRPr="00CC055E">
        <w:t>ex-</w:t>
      </w:r>
      <w:proofErr w:type="spellStart"/>
      <w:r w:rsidRPr="00CC055E">
        <w:t>ante</w:t>
      </w:r>
      <w:proofErr w:type="spellEnd"/>
      <w:r w:rsidRPr="00CC055E">
        <w:t xml:space="preserve"> kontrol.  </w:t>
      </w:r>
    </w:p>
    <w:p w:rsidR="007874B4" w:rsidRDefault="007874B4" w:rsidP="00CC055E">
      <w:pPr>
        <w:pStyle w:val="Odsekzoznamu"/>
        <w:numPr>
          <w:ilvl w:val="0"/>
          <w:numId w:val="6"/>
        </w:numPr>
        <w:spacing w:after="120"/>
        <w:ind w:left="425" w:hanging="425"/>
        <w:contextualSpacing w:val="0"/>
        <w:jc w:val="both"/>
      </w:pPr>
      <w:r>
        <w:t xml:space="preserve">Časť </w:t>
      </w:r>
      <w:r w:rsidR="00BF0F23">
        <w:t>„</w:t>
      </w:r>
      <w:r>
        <w:t>identifikácia zákazky</w:t>
      </w:r>
      <w:r w:rsidR="00BF0F23">
        <w:t>“</w:t>
      </w:r>
      <w:r>
        <w:t xml:space="preserve">, pole </w:t>
      </w:r>
      <w:r w:rsidR="00BF0F23">
        <w:t>„</w:t>
      </w:r>
      <w:r>
        <w:t>názov dodávateľa</w:t>
      </w:r>
      <w:r w:rsidR="00BF0F23">
        <w:t>“</w:t>
      </w:r>
      <w:r>
        <w:t xml:space="preserve"> sa v prípade skupiny dodávateľov vyplní spôsobom, že sa do jedn</w:t>
      </w:r>
      <w:r w:rsidR="00B0680B">
        <w:t xml:space="preserve">ej bunky uvedú všetci účastníci skupiny dodávateľov, ktorí budú očíslovaní. </w:t>
      </w:r>
    </w:p>
    <w:p w:rsidR="00CC055E" w:rsidRDefault="00CC055E" w:rsidP="00CC055E">
      <w:pPr>
        <w:pStyle w:val="Odsekzoznamu"/>
        <w:numPr>
          <w:ilvl w:val="0"/>
          <w:numId w:val="6"/>
        </w:numPr>
        <w:spacing w:after="120"/>
        <w:ind w:left="425" w:hanging="425"/>
        <w:contextualSpacing w:val="0"/>
        <w:jc w:val="both"/>
      </w:pPr>
      <w:r w:rsidRPr="00CC055E">
        <w:t xml:space="preserve">Otázky, ktoré sú rozdelené na viaceré </w:t>
      </w:r>
      <w:proofErr w:type="spellStart"/>
      <w:r w:rsidRPr="00CC055E">
        <w:t>podotázky</w:t>
      </w:r>
      <w:proofErr w:type="spellEnd"/>
      <w:r w:rsidRPr="00CC055E">
        <w:t xml:space="preserve"> (a, b, c...) vypĺňa RO samostatne, </w:t>
      </w:r>
      <w:r>
        <w:t>pričom</w:t>
      </w:r>
      <w:r w:rsidRPr="00CC055E">
        <w:t xml:space="preserve"> každá z </w:t>
      </w:r>
      <w:proofErr w:type="spellStart"/>
      <w:r w:rsidRPr="00CC055E">
        <w:t>podotázok</w:t>
      </w:r>
      <w:proofErr w:type="spellEnd"/>
      <w:r w:rsidRPr="00CC055E">
        <w:t xml:space="preserve"> bude mať vlastné zaznačenie odpovede.  </w:t>
      </w:r>
    </w:p>
    <w:p w:rsidR="005C249D" w:rsidRDefault="005C249D" w:rsidP="00CC055E">
      <w:pPr>
        <w:pStyle w:val="Odsekzoznamu"/>
        <w:numPr>
          <w:ilvl w:val="0"/>
          <w:numId w:val="6"/>
        </w:numPr>
        <w:spacing w:after="120"/>
        <w:ind w:left="425" w:hanging="425"/>
        <w:contextualSpacing w:val="0"/>
        <w:jc w:val="both"/>
      </w:pPr>
      <w:r w:rsidRPr="00C16B4B">
        <w:t xml:space="preserve">Kontrolný zoznam je dokument vypracovávaný zamestnancami vykonávajúcimi kontrolu počas výkonu kontroly a slúži na to, aby žiadna z požadovaných skutočností, ktorú je potrebné overiť nebola pri kontrole opomenutá. Vyplnený kontrolný zoznam možno považovať za dokument zachytávajúci spôsob overenia (audit </w:t>
      </w:r>
      <w:proofErr w:type="spellStart"/>
      <w:r w:rsidRPr="00C16B4B">
        <w:t>trail</w:t>
      </w:r>
      <w:proofErr w:type="spellEnd"/>
      <w:r w:rsidRPr="00C16B4B">
        <w:t xml:space="preserve">) napr. </w:t>
      </w:r>
      <w:r>
        <w:t>VO</w:t>
      </w:r>
      <w:r w:rsidRPr="00C16B4B">
        <w:t>. Kontrolný zoznam sa vypĺňa zaškrtávaním odpovede áno/nie/netýka sa a v prípade potreby sa v poznámke uvádzajú bližšie informácie, ktoré zamestnanci vykonávajúci kontrolu považujú za dôležité uviesť pri overení konkrétnej skutočnosti a to len v prípade, ak odpoveď na kontrolnú otázku vo forme áno/nie/netýka sa nie je jednoznačná. Podrobný popis zistených nedostatkov ako aj spôsoby ich zistenia alebo ďalšie skutočnosti, ktoré sa pri kontrole vyskytli, alebo boli pri kontrole zohľadnené sa podrobne uvádzajú v návrhu (čiastkovej) správy z kontroly, resp. v (čiastkovej) správe z kontroly. Podrobnejší popis spôsobu overenia jednotlivých otázok v kontrolnom zozname u ktorých zo samotnej otázky nie je jednoznačný spôsob ich overenia môže mať RO popísaný v manuáli procedúr a pokiaľ sa pri výkone kontroly tento postup dodržal, v kontrolnom zozname nie je potrebné ho uvádzať v poznámke.</w:t>
      </w:r>
    </w:p>
    <w:p w:rsidR="00CC055E" w:rsidRDefault="00CC055E" w:rsidP="009C68C1">
      <w:pPr>
        <w:pStyle w:val="Odsekzoznamu"/>
        <w:numPr>
          <w:ilvl w:val="0"/>
          <w:numId w:val="6"/>
        </w:numPr>
        <w:spacing w:after="120"/>
        <w:ind w:left="425" w:hanging="425"/>
        <w:contextualSpacing w:val="0"/>
        <w:jc w:val="both"/>
      </w:pPr>
      <w:r w:rsidRPr="00CC055E">
        <w:t>Každé vyplnenie odpovede na otázku v stĺpci „NIE“ indikuje konkrétne porušenie zákona/pravidiel/zmluvy o poskytnutí NFP. Pokiaľ nie je identifikované žiadne porušenie, označuje sa pole v stĺpci „ÁNO“. Uvedené pravidlo platí pre všetky otázky (aj pre otázky s  tzv. dvojitou negáciou)</w:t>
      </w:r>
      <w:r>
        <w:t>.</w:t>
      </w:r>
      <w:r w:rsidR="00182823">
        <w:t xml:space="preserve"> </w:t>
      </w:r>
      <w:r w:rsidR="00182823" w:rsidRPr="00182823">
        <w:t>Pokiaľ sa kontrol</w:t>
      </w:r>
      <w:bookmarkStart w:id="0" w:name="_GoBack"/>
      <w:bookmarkEnd w:id="0"/>
      <w:r w:rsidR="00182823" w:rsidRPr="00182823">
        <w:t>ná otázka v KZ nevzťahuje na riešený problém, uvedie sa v stĺpci „</w:t>
      </w:r>
      <w:r w:rsidR="00BF0F23">
        <w:t>poznámka</w:t>
      </w:r>
      <w:r w:rsidR="00182823" w:rsidRPr="00182823">
        <w:t xml:space="preserve">“ odpoveď: </w:t>
      </w:r>
      <w:r w:rsidR="00BF0F23">
        <w:t>„</w:t>
      </w:r>
      <w:r w:rsidR="00182823" w:rsidRPr="00182823">
        <w:t>n/a</w:t>
      </w:r>
      <w:r w:rsidR="00BF0F23">
        <w:t>“ alebo „nevzťahuje sa“</w:t>
      </w:r>
      <w:r w:rsidR="00182823" w:rsidRPr="00182823">
        <w:t>.</w:t>
      </w:r>
    </w:p>
    <w:p w:rsidR="00CC055E" w:rsidRDefault="00CC055E" w:rsidP="00CC055E">
      <w:pPr>
        <w:pStyle w:val="Odsekzoznamu"/>
        <w:numPr>
          <w:ilvl w:val="0"/>
          <w:numId w:val="6"/>
        </w:numPr>
        <w:spacing w:after="120"/>
        <w:ind w:left="425" w:hanging="425"/>
        <w:contextualSpacing w:val="0"/>
        <w:jc w:val="both"/>
      </w:pPr>
      <w:r w:rsidRPr="00CC055E">
        <w:t>V prípade, že RO označí odpoveď na otázku v stĺpci "NIE" je povinný uviesť v poznámke podrobnosti tohto zistenia porušenia, resp. presný odkaz na dokument (napr. správ</w:t>
      </w:r>
      <w:r>
        <w:t>u</w:t>
      </w:r>
      <w:r w:rsidRPr="00CC055E">
        <w:t xml:space="preserve"> z kontroly, kde sú tieto podrobnosti uvedené).</w:t>
      </w:r>
    </w:p>
    <w:p w:rsidR="00AB79AD" w:rsidRDefault="00377A42" w:rsidP="00CC055E">
      <w:pPr>
        <w:pStyle w:val="Odsekzoznamu"/>
        <w:numPr>
          <w:ilvl w:val="0"/>
          <w:numId w:val="6"/>
        </w:numPr>
        <w:spacing w:after="120"/>
        <w:ind w:left="425" w:hanging="425"/>
        <w:contextualSpacing w:val="0"/>
        <w:jc w:val="both"/>
      </w:pPr>
      <w:r>
        <w:t>Pri vypĺňaní každého kontrolného zoznamu uvedie RO informácie o osobách, ktoré vykonali kontrolu, pričom</w:t>
      </w:r>
      <w:r w:rsidR="00AB79AD">
        <w:t xml:space="preserve"> v</w:t>
      </w:r>
      <w:r>
        <w:t xml:space="preserve"> prvej </w:t>
      </w:r>
      <w:r w:rsidR="00AB79AD">
        <w:t xml:space="preserve">časti „Kontrolu vykonal“ </w:t>
      </w:r>
      <w:r w:rsidR="00AB79AD" w:rsidRPr="0043575B">
        <w:t xml:space="preserve">uvedie meno, priezvisko a </w:t>
      </w:r>
      <w:r w:rsidR="00AB79AD" w:rsidRPr="0043575B">
        <w:lastRenderedPageBreak/>
        <w:t xml:space="preserve">pozíciu </w:t>
      </w:r>
      <w:r w:rsidR="00AB79AD">
        <w:t>zamestnanca, ktorý danú kontrolu vykonal a zároveň v </w:t>
      </w:r>
      <w:r>
        <w:t>ďalšej</w:t>
      </w:r>
      <w:r w:rsidR="00AB79AD">
        <w:t xml:space="preserve"> časti </w:t>
      </w:r>
      <w:r>
        <w:t xml:space="preserve">„Kontrolu vykonal“ </w:t>
      </w:r>
      <w:r w:rsidR="00AB79AD" w:rsidRPr="00744A1E">
        <w:t>RO uvedie meno, priezvisko a pozíciu vedúceho zamestnanca.</w:t>
      </w:r>
    </w:p>
    <w:p w:rsidR="00CC055E" w:rsidRDefault="00CC055E" w:rsidP="006479DF"/>
    <w:p w:rsidR="00BA5B06" w:rsidRPr="00BA5B06" w:rsidRDefault="00FF3525" w:rsidP="00BA5B06">
      <w:pPr>
        <w:jc w:val="center"/>
        <w:rPr>
          <w:b/>
          <w:sz w:val="28"/>
        </w:rPr>
      </w:pPr>
      <w:r>
        <w:rPr>
          <w:b/>
          <w:sz w:val="28"/>
        </w:rPr>
        <w:t>Prehľad</w:t>
      </w:r>
      <w:r w:rsidR="00BA5B06" w:rsidRPr="00BA5B06">
        <w:rPr>
          <w:b/>
          <w:sz w:val="28"/>
        </w:rPr>
        <w:t xml:space="preserve"> kontrolných zoznamov k verejnému obstarávaniu a obstarávaniu</w:t>
      </w:r>
    </w:p>
    <w:p w:rsidR="00BA5B06" w:rsidRDefault="00BA5B06" w:rsidP="006479DF"/>
    <w:p w:rsidR="00FF3525" w:rsidRPr="00370F52" w:rsidRDefault="00370F52" w:rsidP="00066390">
      <w:pPr>
        <w:pStyle w:val="Odsekzoznamu"/>
        <w:numPr>
          <w:ilvl w:val="0"/>
          <w:numId w:val="7"/>
        </w:numPr>
        <w:spacing w:before="120" w:after="120"/>
        <w:ind w:left="425" w:hanging="425"/>
        <w:contextualSpacing w:val="0"/>
        <w:jc w:val="both"/>
        <w:rPr>
          <w:rStyle w:val="Hypertextovprepojenie"/>
        </w:rPr>
      </w:pPr>
      <w:r>
        <w:fldChar w:fldCharType="begin"/>
      </w:r>
      <w:r>
        <w:instrText xml:space="preserve"> HYPERLINK  \l "KZ_1" \o "1.</w:instrText>
      </w:r>
      <w:r>
        <w:tab/>
        <w:instrText xml:space="preserve">Podlimitná zákazka podľa § 100 ZVO - štandardná ex-post kontrola" </w:instrText>
      </w:r>
      <w:r>
        <w:fldChar w:fldCharType="separate"/>
      </w:r>
      <w:r w:rsidR="0005203E" w:rsidRPr="00370F52">
        <w:rPr>
          <w:rStyle w:val="Hypertextovprepojenie"/>
        </w:rPr>
        <w:t>P</w:t>
      </w:r>
      <w:r w:rsidR="00FF3525" w:rsidRPr="00177098">
        <w:rPr>
          <w:rStyle w:val="Hypertextovprepojenie"/>
        </w:rPr>
        <w:t>odlimitná zákazka podľa § 100 ZVO</w:t>
      </w:r>
      <w:r w:rsidR="00FF3525" w:rsidRPr="00370F52">
        <w:rPr>
          <w:rStyle w:val="Hypertextovprepojenie"/>
        </w:rPr>
        <w:t xml:space="preserve"> </w:t>
      </w:r>
      <w:r w:rsidR="00CB451E" w:rsidRPr="00370F52">
        <w:rPr>
          <w:rStyle w:val="Hypertextovprepojenie"/>
        </w:rPr>
        <w:t>- štandardná ex-post kontrola</w:t>
      </w:r>
    </w:p>
    <w:p w:rsidR="0005203E" w:rsidRPr="00400EE4" w:rsidRDefault="00370F52" w:rsidP="00066390">
      <w:pPr>
        <w:pStyle w:val="Odsekzoznamu"/>
        <w:numPr>
          <w:ilvl w:val="0"/>
          <w:numId w:val="7"/>
        </w:numPr>
        <w:spacing w:before="120" w:after="120"/>
        <w:ind w:left="425" w:hanging="425"/>
        <w:contextualSpacing w:val="0"/>
        <w:jc w:val="both"/>
      </w:pPr>
      <w:r>
        <w:fldChar w:fldCharType="end"/>
      </w:r>
      <w:hyperlink w:anchor="KZ_2" w:tooltip="Podlimitná zákazka realizovaná cez elektronické trhovisko - 1. ex-ante kontrola" w:history="1">
        <w:r w:rsidR="0005203E" w:rsidRPr="00370F52">
          <w:rPr>
            <w:rStyle w:val="Hypertextovprepojenie"/>
          </w:rPr>
          <w:t xml:space="preserve">Podlimitná zákazka realizovaná cez elektronické trhovisko </w:t>
        </w:r>
        <w:r w:rsidR="00A13E80" w:rsidRPr="00177098">
          <w:rPr>
            <w:rStyle w:val="Hypertextovprepojenie"/>
          </w:rPr>
          <w:t>-</w:t>
        </w:r>
        <w:r w:rsidR="0005203E" w:rsidRPr="0066641F">
          <w:rPr>
            <w:rStyle w:val="Hypertextovprepojenie"/>
          </w:rPr>
          <w:t xml:space="preserve"> 1. ex-</w:t>
        </w:r>
        <w:proofErr w:type="spellStart"/>
        <w:r w:rsidR="0005203E" w:rsidRPr="0066641F">
          <w:rPr>
            <w:rStyle w:val="Hypertextovprepojenie"/>
          </w:rPr>
          <w:t>ante</w:t>
        </w:r>
        <w:proofErr w:type="spellEnd"/>
        <w:r w:rsidR="0005203E" w:rsidRPr="0066641F">
          <w:rPr>
            <w:rStyle w:val="Hypertextovprepojenie"/>
          </w:rPr>
          <w:t xml:space="preserve"> kontrola</w:t>
        </w:r>
      </w:hyperlink>
    </w:p>
    <w:p w:rsidR="00FF3525" w:rsidRPr="0005203E" w:rsidRDefault="006E3BB8" w:rsidP="00066390">
      <w:pPr>
        <w:pStyle w:val="Odsekzoznamu"/>
        <w:numPr>
          <w:ilvl w:val="0"/>
          <w:numId w:val="7"/>
        </w:numPr>
        <w:spacing w:before="120" w:after="120"/>
        <w:ind w:left="425" w:hanging="425"/>
        <w:contextualSpacing w:val="0"/>
        <w:jc w:val="both"/>
      </w:pPr>
      <w:hyperlink w:anchor="KZ_3" w:tooltip="Podlimitná zákazka realizovaná cez elektronické trhovisko - štandardná ex-post kontrola" w:history="1">
        <w:r w:rsidR="0005203E" w:rsidRPr="00A46A14">
          <w:rPr>
            <w:rStyle w:val="Hypertextovprepojenie"/>
          </w:rPr>
          <w:t xml:space="preserve">Podlimitná zákazka realizovaná cez elektronické trhovisko </w:t>
        </w:r>
        <w:r w:rsidR="00A13E80" w:rsidRPr="00A46A14">
          <w:rPr>
            <w:rStyle w:val="Hypertextovprepojenie"/>
          </w:rPr>
          <w:t>-</w:t>
        </w:r>
        <w:r w:rsidR="0005203E" w:rsidRPr="00A46A14">
          <w:rPr>
            <w:rStyle w:val="Hypertextovprepojenie"/>
          </w:rPr>
          <w:t xml:space="preserve"> štandardná ex-post kontrola</w:t>
        </w:r>
      </w:hyperlink>
    </w:p>
    <w:p w:rsidR="00FF3525" w:rsidRDefault="006E3BB8" w:rsidP="00066390">
      <w:pPr>
        <w:pStyle w:val="Odsekzoznamu"/>
        <w:numPr>
          <w:ilvl w:val="0"/>
          <w:numId w:val="7"/>
        </w:numPr>
        <w:spacing w:before="120" w:after="120"/>
        <w:ind w:left="425" w:hanging="425"/>
        <w:contextualSpacing w:val="0"/>
        <w:jc w:val="both"/>
      </w:pPr>
      <w:hyperlink w:anchor="KZ_4" w:tooltip="Podlimitná zákazka - priame rokovacie konanie podľa § 101 ZVO" w:history="1">
        <w:r w:rsidR="0005203E" w:rsidRPr="00A46A14">
          <w:rPr>
            <w:rStyle w:val="Hypertextovprepojenie"/>
          </w:rPr>
          <w:t xml:space="preserve">Podlimitná zákazka </w:t>
        </w:r>
        <w:r w:rsidR="00A13E80" w:rsidRPr="00A46A14">
          <w:rPr>
            <w:rStyle w:val="Hypertextovprepojenie"/>
          </w:rPr>
          <w:t>-</w:t>
        </w:r>
        <w:r w:rsidR="0005203E" w:rsidRPr="00A46A14">
          <w:rPr>
            <w:rStyle w:val="Hypertextovprepojenie"/>
          </w:rPr>
          <w:t xml:space="preserve"> priame rokovacie konani</w:t>
        </w:r>
        <w:r w:rsidR="00A64ECB" w:rsidRPr="00A46A14">
          <w:rPr>
            <w:rStyle w:val="Hypertextovprepojenie"/>
          </w:rPr>
          <w:t>e</w:t>
        </w:r>
        <w:r w:rsidR="0005203E" w:rsidRPr="00A46A14">
          <w:rPr>
            <w:rStyle w:val="Hypertextovprepojenie"/>
          </w:rPr>
          <w:t xml:space="preserve"> podľa § 101 ZVO</w:t>
        </w:r>
      </w:hyperlink>
    </w:p>
    <w:p w:rsidR="0005203E" w:rsidRDefault="006E3BB8" w:rsidP="00066390">
      <w:pPr>
        <w:pStyle w:val="Odsekzoznamu"/>
        <w:numPr>
          <w:ilvl w:val="0"/>
          <w:numId w:val="7"/>
        </w:numPr>
        <w:spacing w:before="120" w:after="120"/>
        <w:ind w:left="425" w:hanging="425"/>
        <w:contextualSpacing w:val="0"/>
        <w:jc w:val="both"/>
      </w:pPr>
      <w:hyperlink w:anchor="KZ_5" w:tooltip="Nadlimitná zákazka - verejná súťaž - 1. ex-ante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- 1. ex-</w:t>
        </w:r>
        <w:proofErr w:type="spellStart"/>
        <w:r w:rsidR="0005203E" w:rsidRPr="00A46A14">
          <w:rPr>
            <w:rStyle w:val="Hypertextovprepojenie"/>
          </w:rPr>
          <w:t>ante</w:t>
        </w:r>
        <w:proofErr w:type="spellEnd"/>
        <w:r w:rsidR="0005203E" w:rsidRPr="00A46A14">
          <w:rPr>
            <w:rStyle w:val="Hypertextovprepojenie"/>
          </w:rPr>
          <w:t xml:space="preserve"> kontrola</w:t>
        </w:r>
      </w:hyperlink>
    </w:p>
    <w:p w:rsidR="0005203E" w:rsidRDefault="006E3BB8" w:rsidP="00066390">
      <w:pPr>
        <w:pStyle w:val="Odsekzoznamu"/>
        <w:numPr>
          <w:ilvl w:val="0"/>
          <w:numId w:val="7"/>
        </w:numPr>
        <w:spacing w:before="120" w:after="120"/>
        <w:ind w:left="425" w:hanging="425"/>
        <w:contextualSpacing w:val="0"/>
        <w:jc w:val="both"/>
      </w:pPr>
      <w:hyperlink w:anchor="KZ_6" w:tooltip="Nadlimitná zákazka - verejná súťaž - 2. ex-ante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- 2. ex-</w:t>
        </w:r>
        <w:proofErr w:type="spellStart"/>
        <w:r w:rsidR="0005203E" w:rsidRPr="00A46A14">
          <w:rPr>
            <w:rStyle w:val="Hypertextovprepojenie"/>
          </w:rPr>
          <w:t>ante</w:t>
        </w:r>
        <w:proofErr w:type="spellEnd"/>
        <w:r w:rsidR="0005203E" w:rsidRPr="00A46A14">
          <w:rPr>
            <w:rStyle w:val="Hypertextovprepojenie"/>
          </w:rPr>
          <w:t xml:space="preserve"> kontrola</w:t>
        </w:r>
      </w:hyperlink>
    </w:p>
    <w:p w:rsidR="0005203E" w:rsidRDefault="006E3BB8" w:rsidP="00066390">
      <w:pPr>
        <w:pStyle w:val="Odsekzoznamu"/>
        <w:numPr>
          <w:ilvl w:val="0"/>
          <w:numId w:val="7"/>
        </w:numPr>
        <w:spacing w:before="120" w:after="120"/>
        <w:ind w:left="425" w:hanging="425"/>
        <w:contextualSpacing w:val="0"/>
        <w:jc w:val="both"/>
      </w:pPr>
      <w:hyperlink w:anchor="KZ_7" w:tooltip="Nadlimitná zákazka - verejná súťaž - následná ex-post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následná ex-post kontrola</w:t>
        </w:r>
      </w:hyperlink>
    </w:p>
    <w:p w:rsidR="00A13E80" w:rsidRPr="00B42345" w:rsidRDefault="006E3BB8" w:rsidP="00066390">
      <w:pPr>
        <w:pStyle w:val="Odsekzoznamu"/>
        <w:numPr>
          <w:ilvl w:val="0"/>
          <w:numId w:val="7"/>
        </w:numPr>
        <w:spacing w:before="120" w:after="120"/>
        <w:ind w:left="425" w:hanging="425"/>
        <w:contextualSpacing w:val="0"/>
        <w:jc w:val="both"/>
        <w:rPr>
          <w:rStyle w:val="Hypertextovprepojenie"/>
          <w:color w:val="auto"/>
          <w:u w:val="none"/>
        </w:rPr>
      </w:pPr>
      <w:hyperlink w:anchor="KZ_8" w:tooltip="Nadlimitná zákazka - verejná súťaž - štandardná ex-post kontrola" w:history="1">
        <w:r w:rsidR="00A13E80" w:rsidRPr="00726163">
          <w:rPr>
            <w:rStyle w:val="Hypertextovprepojenie"/>
          </w:rPr>
          <w:t>Nadlimitná zákazka - verejná súťaž - štandardná ex-post kontrola</w:t>
        </w:r>
      </w:hyperlink>
    </w:p>
    <w:p w:rsidR="00B42345" w:rsidRDefault="006E3BB8" w:rsidP="001622F7">
      <w:pPr>
        <w:pStyle w:val="Odsekzoznamu"/>
        <w:numPr>
          <w:ilvl w:val="0"/>
          <w:numId w:val="7"/>
        </w:numPr>
        <w:spacing w:before="120" w:after="120"/>
        <w:ind w:left="426" w:hanging="426"/>
        <w:contextualSpacing w:val="0"/>
        <w:jc w:val="both"/>
        <w:rPr>
          <w:rStyle w:val="Hypertextovprepojenie"/>
          <w:color w:val="auto"/>
          <w:u w:val="none"/>
        </w:rPr>
      </w:pPr>
      <w:hyperlink w:anchor="KZ_9" w:tooltip="Nadlimitná zákazka - verejná súťaž s využitím elektronického trhoviska - 1. ex-ante kontrola" w:history="1">
        <w:r w:rsidR="00B42345" w:rsidRPr="00370F52">
          <w:rPr>
            <w:rStyle w:val="Hypertextovprepojenie"/>
          </w:rPr>
          <w:t>Nadlimitná zákazka - verejná súťaž s využitím elektronického trhoviska - 1. ex-</w:t>
        </w:r>
        <w:proofErr w:type="spellStart"/>
        <w:r w:rsidR="00B42345" w:rsidRPr="00370F52">
          <w:rPr>
            <w:rStyle w:val="Hypertextovprepojenie"/>
          </w:rPr>
          <w:t>ante</w:t>
        </w:r>
        <w:proofErr w:type="spellEnd"/>
        <w:r w:rsidR="00B42345" w:rsidRPr="00370F52">
          <w:rPr>
            <w:rStyle w:val="Hypertextovprepojenie"/>
          </w:rPr>
          <w:t xml:space="preserve"> kontrola</w:t>
        </w:r>
      </w:hyperlink>
    </w:p>
    <w:p w:rsidR="00B42345" w:rsidRPr="00B42345" w:rsidRDefault="006E3BB8" w:rsidP="001622F7">
      <w:pPr>
        <w:pStyle w:val="Odsekzoznamu"/>
        <w:numPr>
          <w:ilvl w:val="0"/>
          <w:numId w:val="7"/>
        </w:numPr>
        <w:ind w:left="426" w:hanging="426"/>
        <w:rPr>
          <w:rStyle w:val="Hypertextovprepojenie"/>
          <w:color w:val="auto"/>
          <w:u w:val="none"/>
        </w:rPr>
      </w:pPr>
      <w:hyperlink w:anchor="KZ_10" w:tooltip="Nadlimitná zákazka - verejná súťaž s využitím elektronického trhoviska - 2. ex-ante kontrola" w:history="1">
        <w:r w:rsidR="00B42345" w:rsidRPr="00370F52">
          <w:rPr>
            <w:rStyle w:val="Hypertextovprepojenie"/>
          </w:rPr>
          <w:t>Nadlimitná zákazka - verejná súťaž s využitím elektronického trhoviska - 2. ex-</w:t>
        </w:r>
        <w:proofErr w:type="spellStart"/>
        <w:r w:rsidR="00B42345" w:rsidRPr="00370F52">
          <w:rPr>
            <w:rStyle w:val="Hypertextovprepojenie"/>
          </w:rPr>
          <w:t>ante</w:t>
        </w:r>
        <w:proofErr w:type="spellEnd"/>
        <w:r w:rsidR="00B42345" w:rsidRPr="00370F52">
          <w:rPr>
            <w:rStyle w:val="Hypertextovprepojenie"/>
          </w:rPr>
          <w:t xml:space="preserve"> kontrola</w:t>
        </w:r>
      </w:hyperlink>
    </w:p>
    <w:p w:rsidR="00B42345" w:rsidRPr="009E2AA7" w:rsidRDefault="009E2AA7" w:rsidP="001622F7">
      <w:pPr>
        <w:pStyle w:val="Odsekzoznamu"/>
        <w:numPr>
          <w:ilvl w:val="0"/>
          <w:numId w:val="7"/>
        </w:numPr>
        <w:ind w:left="426" w:hanging="426"/>
        <w:rPr>
          <w:rStyle w:val="Hypertextovprepojenie"/>
        </w:rPr>
      </w:pPr>
      <w:r>
        <w:rPr>
          <w:rStyle w:val="Hypertextovprepojenie"/>
          <w:color w:val="auto"/>
          <w:u w:val="none"/>
        </w:rPr>
        <w:fldChar w:fldCharType="begin"/>
      </w:r>
      <w:r>
        <w:rPr>
          <w:rStyle w:val="Hypertextovprepojenie"/>
          <w:color w:val="auto"/>
          <w:u w:val="none"/>
        </w:rPr>
        <w:instrText xml:space="preserve"> HYPERLINK  \l "KZ_11" \o "Nadlimitná zákazka - verejná súťaž s využitím elektronického trhoviska - následná ex-post kontrola" </w:instrText>
      </w:r>
      <w:r>
        <w:rPr>
          <w:rStyle w:val="Hypertextovprepojenie"/>
          <w:color w:val="auto"/>
          <w:u w:val="none"/>
        </w:rPr>
        <w:fldChar w:fldCharType="separate"/>
      </w:r>
      <w:r w:rsidR="00B42345" w:rsidRPr="0066641F">
        <w:rPr>
          <w:rStyle w:val="Hypertextovprepojenie"/>
        </w:rPr>
        <w:t>Nadlimitná zákazka - verejná súťaž s využitím elekt</w:t>
      </w:r>
      <w:r w:rsidR="00B42345" w:rsidRPr="009E2AA7">
        <w:rPr>
          <w:rStyle w:val="Hypertextovprepojenie"/>
        </w:rPr>
        <w:t>ronického trhoviska - následná ex-post kontrola</w:t>
      </w:r>
    </w:p>
    <w:p w:rsidR="00B42345" w:rsidRDefault="009E2AA7" w:rsidP="00D57320">
      <w:pPr>
        <w:pStyle w:val="Odsekzoznamu"/>
        <w:numPr>
          <w:ilvl w:val="0"/>
          <w:numId w:val="7"/>
        </w:numPr>
        <w:ind w:left="426" w:hanging="426"/>
      </w:pPr>
      <w:r>
        <w:rPr>
          <w:rStyle w:val="Hypertextovprepojenie"/>
          <w:color w:val="auto"/>
          <w:u w:val="none"/>
        </w:rPr>
        <w:fldChar w:fldCharType="end"/>
      </w:r>
      <w:hyperlink w:anchor="KZ_12" w:tooltip="Nadlimitná zákazka - verejná súťaž s využitím elektronického trhoviska - štandardná ex-post kontrola" w:history="1">
        <w:r w:rsidR="00B42345" w:rsidRPr="009E2AA7">
          <w:rPr>
            <w:rStyle w:val="Hypertextovprepojenie"/>
          </w:rPr>
          <w:t>Nadlimitná zákazka - verejná súťaž s využitím elektronického trhoviska - štandardná ex-post kontrola</w:t>
        </w:r>
      </w:hyperlink>
    </w:p>
    <w:p w:rsidR="00A13E80" w:rsidRDefault="006E3BB8" w:rsidP="00066390">
      <w:pPr>
        <w:pStyle w:val="Odsekzoznamu"/>
        <w:numPr>
          <w:ilvl w:val="0"/>
          <w:numId w:val="7"/>
        </w:numPr>
        <w:spacing w:before="120" w:after="120"/>
        <w:ind w:left="425" w:hanging="425"/>
        <w:contextualSpacing w:val="0"/>
        <w:jc w:val="both"/>
      </w:pPr>
      <w:hyperlink w:anchor="KZ_13" w:tooltip="Nadlimitná zákazka - užšia súťaž - 1. ex-ante kontrola" w:history="1">
        <w:r w:rsidR="00A13E80" w:rsidRPr="0066641F">
          <w:rPr>
            <w:rStyle w:val="Hypertextovprepojenie"/>
          </w:rPr>
          <w:t>Nadlimitná zákazka - užšia súťaž - 1. ex-</w:t>
        </w:r>
        <w:proofErr w:type="spellStart"/>
        <w:r w:rsidR="00A13E80" w:rsidRPr="0066641F">
          <w:rPr>
            <w:rStyle w:val="Hypertextovprepojenie"/>
          </w:rPr>
          <w:t>ante</w:t>
        </w:r>
        <w:proofErr w:type="spellEnd"/>
        <w:r w:rsidR="00A13E80" w:rsidRPr="0066641F">
          <w:rPr>
            <w:rStyle w:val="Hypertextovprepojenie"/>
          </w:rPr>
          <w:t xml:space="preserve"> kontrola</w:t>
        </w:r>
      </w:hyperlink>
    </w:p>
    <w:p w:rsidR="00A13E80" w:rsidRDefault="006E3BB8" w:rsidP="00066390">
      <w:pPr>
        <w:pStyle w:val="Odsekzoznamu"/>
        <w:numPr>
          <w:ilvl w:val="0"/>
          <w:numId w:val="7"/>
        </w:numPr>
        <w:spacing w:before="120" w:after="120"/>
        <w:ind w:left="425" w:hanging="425"/>
        <w:contextualSpacing w:val="0"/>
        <w:jc w:val="both"/>
      </w:pPr>
      <w:hyperlink w:anchor="KZ_14" w:tooltip="Nadlimitná zákazka - užšia súťaž - 2. ex-ante kontrola" w:history="1">
        <w:r w:rsidR="00A13E80" w:rsidRPr="0066641F">
          <w:rPr>
            <w:rStyle w:val="Hypertextovprepojenie"/>
          </w:rPr>
          <w:t>Nadlimitná zákazka - užšia súťaž - 2. ex-</w:t>
        </w:r>
        <w:proofErr w:type="spellStart"/>
        <w:r w:rsidR="00A13E80" w:rsidRPr="0066641F">
          <w:rPr>
            <w:rStyle w:val="Hypertextovprepojenie"/>
          </w:rPr>
          <w:t>ante</w:t>
        </w:r>
        <w:proofErr w:type="spellEnd"/>
        <w:r w:rsidR="00A13E80" w:rsidRPr="0066641F">
          <w:rPr>
            <w:rStyle w:val="Hypertextovprepojenie"/>
          </w:rPr>
          <w:t xml:space="preserve"> kontrola</w:t>
        </w:r>
      </w:hyperlink>
    </w:p>
    <w:p w:rsidR="00A13E80" w:rsidRDefault="006E3BB8" w:rsidP="00066390">
      <w:pPr>
        <w:pStyle w:val="Odsekzoznamu"/>
        <w:numPr>
          <w:ilvl w:val="0"/>
          <w:numId w:val="7"/>
        </w:numPr>
        <w:spacing w:before="120" w:after="120"/>
        <w:ind w:left="425" w:hanging="425"/>
        <w:contextualSpacing w:val="0"/>
        <w:jc w:val="both"/>
      </w:pPr>
      <w:hyperlink w:anchor="KZ_15" w:tooltip="Nadlimitná zákazka - užšia súťaž - následná ex-post kontrola" w:history="1">
        <w:r w:rsidR="00A13E80" w:rsidRPr="0066641F">
          <w:rPr>
            <w:rStyle w:val="Hypertextovprepojenie"/>
          </w:rPr>
          <w:t>Nadlimitná zákazka - užšia sú</w:t>
        </w:r>
        <w:r w:rsidR="00A13E80" w:rsidRPr="009E2AA7">
          <w:rPr>
            <w:rStyle w:val="Hypertextovprepojenie"/>
          </w:rPr>
          <w:t>ťaž - následná ex-post kontrola</w:t>
        </w:r>
      </w:hyperlink>
    </w:p>
    <w:p w:rsidR="00A13E80" w:rsidRDefault="006E3BB8" w:rsidP="00066390">
      <w:pPr>
        <w:pStyle w:val="Odsekzoznamu"/>
        <w:numPr>
          <w:ilvl w:val="0"/>
          <w:numId w:val="7"/>
        </w:numPr>
        <w:spacing w:before="120" w:after="120"/>
        <w:ind w:left="425" w:hanging="425"/>
        <w:contextualSpacing w:val="0"/>
        <w:jc w:val="both"/>
      </w:pPr>
      <w:hyperlink w:anchor="KZ_16" w:tooltip="Nadlimitná zákazka - užšia súťaž - štandardná ex-post kontrola" w:history="1">
        <w:r w:rsidR="00A13E80" w:rsidRPr="0066641F">
          <w:rPr>
            <w:rStyle w:val="Hypertextovprepojenie"/>
          </w:rPr>
          <w:t>Nadlimitná zákazka - užšia súťaž - štandardná ex-post kontrola</w:t>
        </w:r>
      </w:hyperlink>
    </w:p>
    <w:p w:rsidR="00A13E80" w:rsidRDefault="006E3BB8" w:rsidP="00066390">
      <w:pPr>
        <w:pStyle w:val="Odsekzoznamu"/>
        <w:numPr>
          <w:ilvl w:val="0"/>
          <w:numId w:val="7"/>
        </w:numPr>
        <w:spacing w:before="120" w:after="120"/>
        <w:ind w:left="425" w:hanging="425"/>
        <w:contextualSpacing w:val="0"/>
        <w:jc w:val="both"/>
      </w:pPr>
      <w:hyperlink w:anchor="KZ_17" w:tooltip="Nadlimitná zákazka - priame rokovacie konanie - 1. ex-ante kontrola" w:history="1">
        <w:r w:rsidR="00A13E80" w:rsidRPr="0066641F">
          <w:rPr>
            <w:rStyle w:val="Hypertextovprepojenie"/>
          </w:rPr>
          <w:t>Nadlimitná zákazka - priame rokovacie konanie - 1. ex-</w:t>
        </w:r>
        <w:proofErr w:type="spellStart"/>
        <w:r w:rsidR="00A13E80" w:rsidRPr="0066641F">
          <w:rPr>
            <w:rStyle w:val="Hypertextovprepojenie"/>
          </w:rPr>
          <w:t>ante</w:t>
        </w:r>
        <w:proofErr w:type="spellEnd"/>
        <w:r w:rsidR="00A13E80" w:rsidRPr="0066641F">
          <w:rPr>
            <w:rStyle w:val="Hypertextovprepojenie"/>
          </w:rPr>
          <w:t xml:space="preserve"> kontrola</w:t>
        </w:r>
      </w:hyperlink>
    </w:p>
    <w:p w:rsidR="00A13E80" w:rsidRDefault="006E3BB8" w:rsidP="00066390">
      <w:pPr>
        <w:pStyle w:val="Odsekzoznamu"/>
        <w:numPr>
          <w:ilvl w:val="0"/>
          <w:numId w:val="7"/>
        </w:numPr>
        <w:spacing w:before="120" w:after="120"/>
        <w:ind w:left="425" w:hanging="425"/>
        <w:contextualSpacing w:val="0"/>
        <w:jc w:val="both"/>
      </w:pPr>
      <w:hyperlink w:anchor="KZ_18" w:tooltip="Nadlimitná zákazka - priame rokovacie konanie - 2. ex-ante kontrola" w:history="1">
        <w:r w:rsidR="00A13E80" w:rsidRPr="0066641F">
          <w:rPr>
            <w:rStyle w:val="Hypertextovprepojenie"/>
          </w:rPr>
          <w:t>Nadlimitná zákazka - priame rokovacie konanie - 2. ex-</w:t>
        </w:r>
        <w:proofErr w:type="spellStart"/>
        <w:r w:rsidR="00A13E80" w:rsidRPr="0066641F">
          <w:rPr>
            <w:rStyle w:val="Hypertextovprepojenie"/>
          </w:rPr>
          <w:t>ante</w:t>
        </w:r>
        <w:proofErr w:type="spellEnd"/>
        <w:r w:rsidR="00A13E80" w:rsidRPr="0066641F">
          <w:rPr>
            <w:rStyle w:val="Hypertextovprepojenie"/>
          </w:rPr>
          <w:t xml:space="preserve"> k</w:t>
        </w:r>
        <w:r w:rsidR="00A13E80" w:rsidRPr="009E2AA7">
          <w:rPr>
            <w:rStyle w:val="Hypertextovprepojenie"/>
          </w:rPr>
          <w:t>ontrola</w:t>
        </w:r>
      </w:hyperlink>
    </w:p>
    <w:p w:rsidR="00A13E80" w:rsidRDefault="006E3BB8" w:rsidP="00066390">
      <w:pPr>
        <w:pStyle w:val="Odsekzoznamu"/>
        <w:numPr>
          <w:ilvl w:val="0"/>
          <w:numId w:val="7"/>
        </w:numPr>
        <w:spacing w:before="120" w:after="120"/>
        <w:ind w:left="425" w:hanging="425"/>
        <w:contextualSpacing w:val="0"/>
        <w:jc w:val="both"/>
      </w:pPr>
      <w:hyperlink w:anchor="KZ_19" w:tooltip="Nadlimitná zákazka - priame rokovacie konanie - následná ex-post kontrola" w:history="1">
        <w:r w:rsidR="00A13E80" w:rsidRPr="0066641F">
          <w:rPr>
            <w:rStyle w:val="Hypertextovprepojenie"/>
          </w:rPr>
          <w:t>Nadlimitná zákazka - priame rokovacie konanie - následná ex-post kontrola</w:t>
        </w:r>
      </w:hyperlink>
    </w:p>
    <w:p w:rsidR="00A13E80" w:rsidRDefault="006E3BB8" w:rsidP="00066390">
      <w:pPr>
        <w:pStyle w:val="Odsekzoznamu"/>
        <w:numPr>
          <w:ilvl w:val="0"/>
          <w:numId w:val="7"/>
        </w:numPr>
        <w:spacing w:before="120" w:after="120"/>
        <w:ind w:left="425" w:hanging="425"/>
        <w:contextualSpacing w:val="0"/>
        <w:jc w:val="both"/>
      </w:pPr>
      <w:hyperlink w:anchor="KZ_20" w:tooltip="Nadlimitná zákazka - priame rokovacie konanie - štandardná ex-post kontrola" w:history="1">
        <w:r w:rsidR="00A13E80" w:rsidRPr="0066641F">
          <w:rPr>
            <w:rStyle w:val="Hypertextovprepojenie"/>
          </w:rPr>
          <w:t>Nadlimitná zákazka - priame rokovacie konanie - štandardná ex-post kontrola</w:t>
        </w:r>
      </w:hyperlink>
    </w:p>
    <w:p w:rsidR="00A13E80" w:rsidRPr="009E2AA7" w:rsidRDefault="009E2AA7" w:rsidP="00066390">
      <w:pPr>
        <w:pStyle w:val="Odsekzoznamu"/>
        <w:numPr>
          <w:ilvl w:val="0"/>
          <w:numId w:val="7"/>
        </w:numPr>
        <w:spacing w:before="120" w:after="120"/>
        <w:ind w:left="425" w:hanging="425"/>
        <w:contextualSpacing w:val="0"/>
        <w:jc w:val="both"/>
        <w:rPr>
          <w:rStyle w:val="Hypertextovprepojenie"/>
        </w:rPr>
      </w:pPr>
      <w:r>
        <w:fldChar w:fldCharType="begin"/>
      </w:r>
      <w:r>
        <w:instrText xml:space="preserve"> HYPERLINK  \l "KZ_21" \o "Nadlimitná zákazka - rokovacie konanie so zverejnením - 1. ex-ante kontrola" </w:instrText>
      </w:r>
      <w:r>
        <w:fldChar w:fldCharType="separate"/>
      </w:r>
      <w:r w:rsidR="00A13E80" w:rsidRPr="0066641F">
        <w:rPr>
          <w:rStyle w:val="Hypertextovprepojenie"/>
        </w:rPr>
        <w:t>Nadlimitná zákazka - rokovacie konanie</w:t>
      </w:r>
      <w:r w:rsidR="00A13E80" w:rsidRPr="009E2AA7">
        <w:rPr>
          <w:rStyle w:val="Hypertextovprepojenie"/>
        </w:rPr>
        <w:t xml:space="preserve"> so zverejnením - 1. ex-</w:t>
      </w:r>
      <w:proofErr w:type="spellStart"/>
      <w:r w:rsidR="00A13E80" w:rsidRPr="009E2AA7">
        <w:rPr>
          <w:rStyle w:val="Hypertextovprepojenie"/>
        </w:rPr>
        <w:t>ante</w:t>
      </w:r>
      <w:proofErr w:type="spellEnd"/>
      <w:r w:rsidR="00A13E80" w:rsidRPr="009E2AA7">
        <w:rPr>
          <w:rStyle w:val="Hypertextovprepojenie"/>
        </w:rPr>
        <w:t xml:space="preserve"> kontrola</w:t>
      </w:r>
    </w:p>
    <w:p w:rsidR="00A13E80" w:rsidRDefault="009E2AA7" w:rsidP="00066390">
      <w:pPr>
        <w:pStyle w:val="Odsekzoznamu"/>
        <w:numPr>
          <w:ilvl w:val="0"/>
          <w:numId w:val="7"/>
        </w:numPr>
        <w:spacing w:before="120" w:after="120"/>
        <w:ind w:left="425" w:hanging="425"/>
        <w:contextualSpacing w:val="0"/>
        <w:jc w:val="both"/>
      </w:pPr>
      <w:r>
        <w:fldChar w:fldCharType="end"/>
      </w:r>
      <w:hyperlink w:anchor="KZ_22" w:tooltip="Nadlimitná zákazka - rokovacie konanie so zverejnením - 2. ex-ante kontrola" w:history="1">
        <w:r w:rsidR="00A13E80" w:rsidRPr="0066641F">
          <w:rPr>
            <w:rStyle w:val="Hypertextovprepojenie"/>
          </w:rPr>
          <w:t>Nadlimitná zákazka - rokovacie konanie so zverejnením - 2. ex-</w:t>
        </w:r>
        <w:proofErr w:type="spellStart"/>
        <w:r w:rsidR="00A13E80" w:rsidRPr="0066641F">
          <w:rPr>
            <w:rStyle w:val="Hypertextovprepojenie"/>
          </w:rPr>
          <w:t>ante</w:t>
        </w:r>
        <w:proofErr w:type="spellEnd"/>
        <w:r w:rsidR="00A13E80" w:rsidRPr="0066641F">
          <w:rPr>
            <w:rStyle w:val="Hypertextovprepojenie"/>
          </w:rPr>
          <w:t xml:space="preserve"> kontrol</w:t>
        </w:r>
        <w:r w:rsidR="00370F52" w:rsidRPr="009E2AA7">
          <w:rPr>
            <w:rStyle w:val="Hypertextovprepojenie"/>
          </w:rPr>
          <w:t>a</w:t>
        </w:r>
      </w:hyperlink>
    </w:p>
    <w:p w:rsidR="00A13E80" w:rsidRDefault="006E3BB8" w:rsidP="00066390">
      <w:pPr>
        <w:pStyle w:val="Odsekzoznamu"/>
        <w:numPr>
          <w:ilvl w:val="0"/>
          <w:numId w:val="7"/>
        </w:numPr>
        <w:spacing w:before="120" w:after="120"/>
        <w:ind w:left="425" w:hanging="425"/>
        <w:contextualSpacing w:val="0"/>
        <w:jc w:val="both"/>
      </w:pPr>
      <w:hyperlink w:anchor="KZ_23" w:tooltip="Nadlimitná zákazka - rokovacie konanie so zverejnením - následná ex-post kontrola" w:history="1">
        <w:r w:rsidR="00A13E80" w:rsidRPr="0066641F">
          <w:rPr>
            <w:rStyle w:val="Hypertextovprepojenie"/>
          </w:rPr>
          <w:t>Nadlimitná zákazka - rokovacie konanie so zverejnením - následná ex-post kontrola</w:t>
        </w:r>
      </w:hyperlink>
    </w:p>
    <w:p w:rsidR="00A13E80" w:rsidRDefault="006E3BB8" w:rsidP="00066390">
      <w:pPr>
        <w:pStyle w:val="Odsekzoznamu"/>
        <w:numPr>
          <w:ilvl w:val="0"/>
          <w:numId w:val="7"/>
        </w:numPr>
        <w:spacing w:before="120" w:after="120"/>
        <w:ind w:left="425" w:hanging="425"/>
        <w:contextualSpacing w:val="0"/>
        <w:jc w:val="both"/>
      </w:pPr>
      <w:hyperlink w:anchor="KZ_24" w:tooltip="Nadlimitná zákazka - rokovacie konanie so zverejnením - štandardná ex-post kontrola" w:history="1">
        <w:r w:rsidR="00A13E80" w:rsidRPr="0066641F">
          <w:rPr>
            <w:rStyle w:val="Hypertextovprepojenie"/>
          </w:rPr>
          <w:t>Nadlimitná zákazka - rokovacie konanie so zverejnením - štandardná ex-post kontrola</w:t>
        </w:r>
      </w:hyperlink>
    </w:p>
    <w:p w:rsidR="00A13E80" w:rsidRDefault="006E3BB8" w:rsidP="00066390">
      <w:pPr>
        <w:pStyle w:val="Odsekzoznamu"/>
        <w:numPr>
          <w:ilvl w:val="0"/>
          <w:numId w:val="7"/>
        </w:numPr>
        <w:spacing w:before="120" w:after="120"/>
        <w:ind w:left="425" w:hanging="425"/>
        <w:contextualSpacing w:val="0"/>
        <w:jc w:val="both"/>
      </w:pPr>
      <w:hyperlink w:anchor="KZ_25" w:tooltip="Nadlimitná zákazka - súťažný dialóg - 1. ex-ante kontrola" w:history="1">
        <w:r w:rsidR="00A13E80" w:rsidRPr="0066641F">
          <w:rPr>
            <w:rStyle w:val="Hypertextovprepojenie"/>
          </w:rPr>
          <w:t>Nadlimitná zákazka - súťažný dialóg - 1. ex-</w:t>
        </w:r>
        <w:proofErr w:type="spellStart"/>
        <w:r w:rsidR="00A13E80" w:rsidRPr="0066641F">
          <w:rPr>
            <w:rStyle w:val="Hypertextovprepojenie"/>
          </w:rPr>
          <w:t>ante</w:t>
        </w:r>
        <w:proofErr w:type="spellEnd"/>
        <w:r w:rsidR="00A13E80" w:rsidRPr="0066641F">
          <w:rPr>
            <w:rStyle w:val="Hypertextovprepojenie"/>
          </w:rPr>
          <w:t xml:space="preserve"> kontrola</w:t>
        </w:r>
      </w:hyperlink>
    </w:p>
    <w:p w:rsidR="00A13E80" w:rsidRDefault="006E3BB8" w:rsidP="00066390">
      <w:pPr>
        <w:pStyle w:val="Odsekzoznamu"/>
        <w:numPr>
          <w:ilvl w:val="0"/>
          <w:numId w:val="7"/>
        </w:numPr>
        <w:spacing w:before="120" w:after="120"/>
        <w:ind w:left="425" w:hanging="425"/>
        <w:contextualSpacing w:val="0"/>
        <w:jc w:val="both"/>
      </w:pPr>
      <w:hyperlink w:anchor="KZ_26" w:tooltip="Nadlimitná zákazka - súťažný dialóg - 2. ex-ante kontrola" w:history="1">
        <w:r w:rsidR="00A13E80" w:rsidRPr="0066641F">
          <w:rPr>
            <w:rStyle w:val="Hypertextovprepojenie"/>
          </w:rPr>
          <w:t>Nadlimitná zákazka - súť</w:t>
        </w:r>
        <w:r w:rsidR="00A13E80" w:rsidRPr="009E2AA7">
          <w:rPr>
            <w:rStyle w:val="Hypertextovprepojenie"/>
          </w:rPr>
          <w:t>ažný dialóg - 2. ex-</w:t>
        </w:r>
        <w:proofErr w:type="spellStart"/>
        <w:r w:rsidR="00A13E80" w:rsidRPr="009E2AA7">
          <w:rPr>
            <w:rStyle w:val="Hypertextovprepojenie"/>
          </w:rPr>
          <w:t>ante</w:t>
        </w:r>
        <w:proofErr w:type="spellEnd"/>
        <w:r w:rsidR="00A13E80" w:rsidRPr="009E2AA7">
          <w:rPr>
            <w:rStyle w:val="Hypertextovprepojenie"/>
          </w:rPr>
          <w:t xml:space="preserve"> kontrola</w:t>
        </w:r>
      </w:hyperlink>
    </w:p>
    <w:p w:rsidR="00A13E80" w:rsidRDefault="006E3BB8" w:rsidP="00066390">
      <w:pPr>
        <w:pStyle w:val="Odsekzoznamu"/>
        <w:numPr>
          <w:ilvl w:val="0"/>
          <w:numId w:val="7"/>
        </w:numPr>
        <w:spacing w:before="120" w:after="120"/>
        <w:ind w:left="425" w:hanging="425"/>
        <w:contextualSpacing w:val="0"/>
        <w:jc w:val="both"/>
      </w:pPr>
      <w:hyperlink w:anchor="KZ_27" w:tooltip="Nadlimitná zákazka - súťažný dialóg - následná ex-post kontrola" w:history="1">
        <w:r w:rsidR="00A13E80" w:rsidRPr="0066641F">
          <w:rPr>
            <w:rStyle w:val="Hypertextovprepojenie"/>
          </w:rPr>
          <w:t>Nadlimitná zákazka - súťažný dialóg - následná ex-post kontrola</w:t>
        </w:r>
      </w:hyperlink>
    </w:p>
    <w:p w:rsidR="00A13E80" w:rsidRDefault="006E3BB8" w:rsidP="00066390">
      <w:pPr>
        <w:pStyle w:val="Odsekzoznamu"/>
        <w:numPr>
          <w:ilvl w:val="0"/>
          <w:numId w:val="7"/>
        </w:numPr>
        <w:spacing w:before="120" w:after="120"/>
        <w:ind w:left="425" w:hanging="425"/>
        <w:contextualSpacing w:val="0"/>
        <w:jc w:val="both"/>
      </w:pPr>
      <w:hyperlink w:anchor="KZ_28" w:tooltip="Nadlimitná zákazka - súťažný dialóg - štandardná ex-post kontrola" w:history="1">
        <w:r w:rsidR="00A13E80" w:rsidRPr="0066641F">
          <w:rPr>
            <w:rStyle w:val="Hypertextovprepojenie"/>
          </w:rPr>
          <w:t>Nadlimitná zákazka - súťažný dialóg - štandardná ex-post kontrola</w:t>
        </w:r>
      </w:hyperlink>
    </w:p>
    <w:p w:rsidR="00A13E80" w:rsidRDefault="006E3BB8" w:rsidP="00066390">
      <w:pPr>
        <w:pStyle w:val="Odsekzoznamu"/>
        <w:numPr>
          <w:ilvl w:val="0"/>
          <w:numId w:val="7"/>
        </w:numPr>
        <w:spacing w:before="120" w:after="120"/>
        <w:ind w:left="425" w:hanging="425"/>
        <w:contextualSpacing w:val="0"/>
        <w:jc w:val="both"/>
      </w:pPr>
      <w:hyperlink w:anchor="KZ_29" w:tooltip="Nadlimitná zákazka - súťaž návrhov - 1. ex-ante kontrola" w:history="1">
        <w:r w:rsidR="00A13E80" w:rsidRPr="0066641F">
          <w:rPr>
            <w:rStyle w:val="Hypertextovprepojenie"/>
          </w:rPr>
          <w:t>Nadlimitná zákazka - súťaž návrhov - 1. ex-</w:t>
        </w:r>
        <w:proofErr w:type="spellStart"/>
        <w:r w:rsidR="00A13E80" w:rsidRPr="0066641F">
          <w:rPr>
            <w:rStyle w:val="Hypertextovprepojenie"/>
          </w:rPr>
          <w:t>ante</w:t>
        </w:r>
        <w:proofErr w:type="spellEnd"/>
        <w:r w:rsidR="00A13E80" w:rsidRPr="0066641F">
          <w:rPr>
            <w:rStyle w:val="Hypertextovprepojenie"/>
          </w:rPr>
          <w:t xml:space="preserve"> kontrola</w:t>
        </w:r>
      </w:hyperlink>
    </w:p>
    <w:p w:rsidR="00A13E80" w:rsidRDefault="006E3BB8" w:rsidP="00066390">
      <w:pPr>
        <w:pStyle w:val="Odsekzoznamu"/>
        <w:numPr>
          <w:ilvl w:val="0"/>
          <w:numId w:val="7"/>
        </w:numPr>
        <w:spacing w:before="120" w:after="120"/>
        <w:ind w:left="425" w:hanging="425"/>
        <w:contextualSpacing w:val="0"/>
        <w:jc w:val="both"/>
      </w:pPr>
      <w:hyperlink w:anchor="KZ_30" w:tooltip="Nadlimitná zákazka - súťaž návrhov - 2. ex-ante kontrola" w:history="1">
        <w:r w:rsidR="00A13E80" w:rsidRPr="0066641F">
          <w:rPr>
            <w:rStyle w:val="Hypertextovprepojenie"/>
          </w:rPr>
          <w:t>Nadlimitná zákazka - súťaž návrhov - 2. ex-</w:t>
        </w:r>
        <w:proofErr w:type="spellStart"/>
        <w:r w:rsidR="00A13E80" w:rsidRPr="0066641F">
          <w:rPr>
            <w:rStyle w:val="Hypertextovprepojenie"/>
          </w:rPr>
          <w:t>ante</w:t>
        </w:r>
        <w:proofErr w:type="spellEnd"/>
        <w:r w:rsidR="00A13E80" w:rsidRPr="0066641F">
          <w:rPr>
            <w:rStyle w:val="Hypertextovprepojenie"/>
          </w:rPr>
          <w:t xml:space="preserve"> kontrola</w:t>
        </w:r>
      </w:hyperlink>
    </w:p>
    <w:p w:rsidR="00A13E80" w:rsidRDefault="006E3BB8" w:rsidP="00066390">
      <w:pPr>
        <w:pStyle w:val="Odsekzoznamu"/>
        <w:numPr>
          <w:ilvl w:val="0"/>
          <w:numId w:val="7"/>
        </w:numPr>
        <w:spacing w:before="120" w:after="120"/>
        <w:ind w:left="425" w:hanging="425"/>
        <w:contextualSpacing w:val="0"/>
        <w:jc w:val="both"/>
      </w:pPr>
      <w:hyperlink w:anchor="KZ_31" w:tooltip="Nadlimitná zákazka - súťaž návrhov - následná ex-post kontrola" w:history="1">
        <w:r w:rsidR="00A13E80" w:rsidRPr="0066641F">
          <w:rPr>
            <w:rStyle w:val="Hypertextovprepojenie"/>
          </w:rPr>
          <w:t>Nadlimitná zákazka - súťaž návr</w:t>
        </w:r>
        <w:r w:rsidR="00A13E80" w:rsidRPr="009E2AA7">
          <w:rPr>
            <w:rStyle w:val="Hypertextovprepojenie"/>
          </w:rPr>
          <w:t>hov - následná ex-post kontrola</w:t>
        </w:r>
      </w:hyperlink>
    </w:p>
    <w:p w:rsidR="00A13E80" w:rsidRDefault="006E3BB8" w:rsidP="00066390">
      <w:pPr>
        <w:pStyle w:val="Odsekzoznamu"/>
        <w:numPr>
          <w:ilvl w:val="0"/>
          <w:numId w:val="7"/>
        </w:numPr>
        <w:spacing w:before="120" w:after="120"/>
        <w:ind w:left="425" w:hanging="425"/>
        <w:contextualSpacing w:val="0"/>
        <w:jc w:val="both"/>
      </w:pPr>
      <w:hyperlink w:anchor="KZ_32" w:tooltip="Nadlimitná zákazka - súťaž návrhov - štandardná ex-post kontrola" w:history="1">
        <w:r w:rsidR="00A13E80" w:rsidRPr="0066641F">
          <w:rPr>
            <w:rStyle w:val="Hypertextovprepojenie"/>
          </w:rPr>
          <w:t>Nadlimitná zákazka - súťaž návrhov - štandardná ex-post kontrola</w:t>
        </w:r>
      </w:hyperlink>
    </w:p>
    <w:p w:rsidR="00A13E80" w:rsidRDefault="006E3BB8" w:rsidP="00066390">
      <w:pPr>
        <w:pStyle w:val="Odsekzoznamu"/>
        <w:numPr>
          <w:ilvl w:val="0"/>
          <w:numId w:val="7"/>
        </w:numPr>
        <w:spacing w:before="120" w:after="120"/>
        <w:ind w:left="425" w:hanging="425"/>
        <w:contextualSpacing w:val="0"/>
        <w:jc w:val="both"/>
      </w:pPr>
      <w:hyperlink w:anchor="KZ_33" w:tooltip="Nadlimitná zákazka - koncesia - 1. ex-ante kontrola" w:history="1">
        <w:r w:rsidR="00A13E80" w:rsidRPr="0066641F">
          <w:rPr>
            <w:rStyle w:val="Hypertextovprepojenie"/>
          </w:rPr>
          <w:t>Nadlimitná zákazka - koncesia - 1. ex-</w:t>
        </w:r>
        <w:proofErr w:type="spellStart"/>
        <w:r w:rsidR="00A13E80" w:rsidRPr="0066641F">
          <w:rPr>
            <w:rStyle w:val="Hypertextovprepojenie"/>
          </w:rPr>
          <w:t>ante</w:t>
        </w:r>
        <w:proofErr w:type="spellEnd"/>
        <w:r w:rsidR="00A13E80" w:rsidRPr="0066641F">
          <w:rPr>
            <w:rStyle w:val="Hypertextovprepojenie"/>
          </w:rPr>
          <w:t xml:space="preserve"> kontrola</w:t>
        </w:r>
      </w:hyperlink>
    </w:p>
    <w:p w:rsidR="00A13E80" w:rsidRDefault="006E3BB8" w:rsidP="00066390">
      <w:pPr>
        <w:pStyle w:val="Odsekzoznamu"/>
        <w:numPr>
          <w:ilvl w:val="0"/>
          <w:numId w:val="7"/>
        </w:numPr>
        <w:spacing w:before="120" w:after="120"/>
        <w:ind w:left="425" w:hanging="425"/>
        <w:contextualSpacing w:val="0"/>
        <w:jc w:val="both"/>
      </w:pPr>
      <w:hyperlink w:anchor="KZ_34" w:tooltip="Nadlimitná zákazka - koncesia - 2. ex-ante kontrola" w:history="1">
        <w:r w:rsidR="00A13E80" w:rsidRPr="0066641F">
          <w:rPr>
            <w:rStyle w:val="Hypertextovprepojenie"/>
          </w:rPr>
          <w:t>Nadlimitná zákazka - koncesia - 2. ex-</w:t>
        </w:r>
        <w:proofErr w:type="spellStart"/>
        <w:r w:rsidR="00A13E80" w:rsidRPr="0066641F">
          <w:rPr>
            <w:rStyle w:val="Hypertextovprepojenie"/>
          </w:rPr>
          <w:t>ante</w:t>
        </w:r>
        <w:proofErr w:type="spellEnd"/>
        <w:r w:rsidR="00A13E80" w:rsidRPr="0066641F">
          <w:rPr>
            <w:rStyle w:val="Hypertextovprepojenie"/>
          </w:rPr>
          <w:t xml:space="preserve"> kontrola</w:t>
        </w:r>
      </w:hyperlink>
    </w:p>
    <w:p w:rsidR="00A13E80" w:rsidRDefault="006E3BB8" w:rsidP="00066390">
      <w:pPr>
        <w:pStyle w:val="Odsekzoznamu"/>
        <w:numPr>
          <w:ilvl w:val="0"/>
          <w:numId w:val="7"/>
        </w:numPr>
        <w:spacing w:before="120" w:after="120"/>
        <w:ind w:left="425" w:hanging="425"/>
        <w:contextualSpacing w:val="0"/>
        <w:jc w:val="both"/>
      </w:pPr>
      <w:hyperlink w:anchor="KZ_35" w:tooltip="Nadlimitná zákazka - koncesia - následná ex-post kontrola" w:history="1">
        <w:r w:rsidR="00A13E80" w:rsidRPr="0066641F">
          <w:rPr>
            <w:rStyle w:val="Hypertextovprepojenie"/>
          </w:rPr>
          <w:t>Nadlimitná zákazka - koncesia - následná ex-post kontrola</w:t>
        </w:r>
      </w:hyperlink>
    </w:p>
    <w:p w:rsidR="00A13E80" w:rsidRDefault="006E3BB8" w:rsidP="00066390">
      <w:pPr>
        <w:pStyle w:val="Odsekzoznamu"/>
        <w:numPr>
          <w:ilvl w:val="0"/>
          <w:numId w:val="7"/>
        </w:numPr>
        <w:spacing w:before="120" w:after="120"/>
        <w:ind w:left="425" w:hanging="425"/>
        <w:contextualSpacing w:val="0"/>
        <w:jc w:val="both"/>
      </w:pPr>
      <w:hyperlink w:anchor="KZ_36" w:tooltip="Nadlimitná zákazka - koncesia - štandardná ex-post kontrola" w:history="1">
        <w:r w:rsidR="00A13E80" w:rsidRPr="0066641F">
          <w:rPr>
            <w:rStyle w:val="Hypertextovprepojenie"/>
          </w:rPr>
          <w:t>Nadlimitná zákazka - koncesia - štandardná ex-post kontrola</w:t>
        </w:r>
      </w:hyperlink>
    </w:p>
    <w:p w:rsidR="00A13E80" w:rsidRDefault="006E3BB8" w:rsidP="00066390">
      <w:pPr>
        <w:pStyle w:val="Odsekzoznamu"/>
        <w:numPr>
          <w:ilvl w:val="0"/>
          <w:numId w:val="7"/>
        </w:numPr>
        <w:spacing w:before="120" w:after="120"/>
        <w:ind w:left="425" w:hanging="425"/>
        <w:contextualSpacing w:val="0"/>
        <w:jc w:val="both"/>
      </w:pPr>
      <w:hyperlink w:anchor="KZ_37" w:tooltip="Zákazka podľa § 9 ods. 9 ZVO - do 5000 EUR - štandardná ex-post kontrola" w:history="1">
        <w:r w:rsidR="002A537C" w:rsidRPr="0066641F">
          <w:rPr>
            <w:rStyle w:val="Hypertextovprepojenie"/>
          </w:rPr>
          <w:t xml:space="preserve">Zákazka podľa </w:t>
        </w:r>
        <w:r w:rsidR="00A13E80" w:rsidRPr="009E2AA7">
          <w:rPr>
            <w:rStyle w:val="Hypertextovprepojenie"/>
          </w:rPr>
          <w:t xml:space="preserve">§ 9 ods. 9 </w:t>
        </w:r>
        <w:r w:rsidR="002A537C" w:rsidRPr="009E2AA7">
          <w:rPr>
            <w:rStyle w:val="Hypertextovprepojenie"/>
          </w:rPr>
          <w:t xml:space="preserve">ZVO </w:t>
        </w:r>
        <w:r w:rsidR="00A13E80" w:rsidRPr="009E2AA7">
          <w:rPr>
            <w:rStyle w:val="Hypertextovprepojenie"/>
          </w:rPr>
          <w:t>- do 5000 EUR - štandardná ex-post kontrola</w:t>
        </w:r>
      </w:hyperlink>
    </w:p>
    <w:p w:rsidR="00A13E80" w:rsidRDefault="006E3BB8" w:rsidP="002A537C">
      <w:pPr>
        <w:pStyle w:val="Odsekzoznamu"/>
        <w:numPr>
          <w:ilvl w:val="0"/>
          <w:numId w:val="7"/>
        </w:numPr>
        <w:spacing w:before="120" w:after="120"/>
        <w:ind w:left="426" w:hanging="426"/>
        <w:contextualSpacing w:val="0"/>
        <w:jc w:val="both"/>
      </w:pPr>
      <w:hyperlink w:anchor="KZ_38" w:tooltip="Zákazka podľa § 9 ods. 9 ZVO - nad 5000 EUR - štandardná ex-post kontrola" w:history="1">
        <w:r w:rsidR="002A537C" w:rsidRPr="0066641F">
          <w:rPr>
            <w:rStyle w:val="Hypertextovprepojenie"/>
          </w:rPr>
          <w:t xml:space="preserve">Zákazka podľa </w:t>
        </w:r>
        <w:r w:rsidR="00A13E80" w:rsidRPr="009E2AA7">
          <w:rPr>
            <w:rStyle w:val="Hypertextovprepojenie"/>
          </w:rPr>
          <w:t xml:space="preserve">§ 9 ods. 9 </w:t>
        </w:r>
        <w:r w:rsidR="002A537C" w:rsidRPr="009E2AA7">
          <w:rPr>
            <w:rStyle w:val="Hypertextovprepojenie"/>
          </w:rPr>
          <w:t xml:space="preserve">ZVO </w:t>
        </w:r>
        <w:r w:rsidR="00A13E80" w:rsidRPr="009E2AA7">
          <w:rPr>
            <w:rStyle w:val="Hypertextovprepojenie"/>
          </w:rPr>
          <w:t>- nad 5000 EUR - štandardná ex-post kontrola</w:t>
        </w:r>
      </w:hyperlink>
    </w:p>
    <w:p w:rsidR="00A13E80" w:rsidRDefault="006E3BB8" w:rsidP="00066390">
      <w:pPr>
        <w:pStyle w:val="Odsekzoznamu"/>
        <w:numPr>
          <w:ilvl w:val="0"/>
          <w:numId w:val="7"/>
        </w:numPr>
        <w:spacing w:before="120" w:after="120"/>
        <w:ind w:left="425" w:hanging="425"/>
        <w:contextualSpacing w:val="0"/>
        <w:jc w:val="both"/>
      </w:pPr>
      <w:hyperlink w:anchor="KZ_39" w:tooltip="In-house zákazka - štandardná ex-post kontrola" w:history="1">
        <w:r w:rsidR="00A13E80" w:rsidRPr="0066641F">
          <w:rPr>
            <w:rStyle w:val="Hypertextovprepojenie"/>
          </w:rPr>
          <w:t>In-</w:t>
        </w:r>
        <w:proofErr w:type="spellStart"/>
        <w:r w:rsidR="00A13E80" w:rsidRPr="0066641F">
          <w:rPr>
            <w:rStyle w:val="Hypertextovprepojenie"/>
          </w:rPr>
          <w:t>house</w:t>
        </w:r>
        <w:proofErr w:type="spellEnd"/>
        <w:r w:rsidR="00A13E80" w:rsidRPr="0066641F">
          <w:rPr>
            <w:rStyle w:val="Hypertextovprepojenie"/>
          </w:rPr>
          <w:t xml:space="preserve"> </w:t>
        </w:r>
        <w:r w:rsidR="002A537C" w:rsidRPr="009E2AA7">
          <w:rPr>
            <w:rStyle w:val="Hypertextovprepojenie"/>
          </w:rPr>
          <w:t xml:space="preserve">zákazka </w:t>
        </w:r>
        <w:r w:rsidR="00A13E80" w:rsidRPr="009E2AA7">
          <w:rPr>
            <w:rStyle w:val="Hypertextovprepojenie"/>
          </w:rPr>
          <w:t>- štandardná ex-post kontrola</w:t>
        </w:r>
      </w:hyperlink>
    </w:p>
    <w:p w:rsidR="00A13E80" w:rsidRDefault="006E3BB8" w:rsidP="00066390">
      <w:pPr>
        <w:pStyle w:val="Odsekzoznamu"/>
        <w:numPr>
          <w:ilvl w:val="0"/>
          <w:numId w:val="7"/>
        </w:numPr>
        <w:spacing w:before="120" w:after="120"/>
        <w:ind w:left="425" w:hanging="425"/>
        <w:contextualSpacing w:val="0"/>
        <w:jc w:val="both"/>
      </w:pPr>
      <w:hyperlink w:anchor="KZ_40" w:tooltip="Výnimka podľa § 1 ZVO - štandardná ex-post kontrola" w:history="1">
        <w:r w:rsidR="00A13E80" w:rsidRPr="0066641F">
          <w:rPr>
            <w:rStyle w:val="Hypertextovprepojenie"/>
          </w:rPr>
          <w:t>Výnimka podľa § 1 ZVO - štandardná ex-post kontrola</w:t>
        </w:r>
      </w:hyperlink>
    </w:p>
    <w:p w:rsidR="00A13E80" w:rsidRDefault="006E3BB8" w:rsidP="00066390">
      <w:pPr>
        <w:pStyle w:val="Odsekzoznamu"/>
        <w:numPr>
          <w:ilvl w:val="0"/>
          <w:numId w:val="7"/>
        </w:numPr>
        <w:spacing w:before="120" w:after="120"/>
        <w:ind w:left="425" w:hanging="425"/>
        <w:contextualSpacing w:val="0"/>
        <w:jc w:val="both"/>
      </w:pPr>
      <w:hyperlink w:anchor="KZ_42" w:tooltip="Dodatok po podpise - následná ex-post kontrola" w:history="1">
        <w:r w:rsidR="00A13E80" w:rsidRPr="0066641F">
          <w:rPr>
            <w:rStyle w:val="Hypertextovprepojenie"/>
          </w:rPr>
          <w:t>Dodatok po podpise - následná ex-post kontrola</w:t>
        </w:r>
      </w:hyperlink>
    </w:p>
    <w:p w:rsidR="00CC055E" w:rsidRPr="00BC1ADC" w:rsidRDefault="00BC1ADC" w:rsidP="00066390">
      <w:pPr>
        <w:pStyle w:val="Odsekzoznamu"/>
        <w:numPr>
          <w:ilvl w:val="0"/>
          <w:numId w:val="7"/>
        </w:numPr>
        <w:spacing w:before="120" w:after="120"/>
        <w:ind w:left="425" w:hanging="425"/>
        <w:contextualSpacing w:val="0"/>
        <w:jc w:val="both"/>
        <w:rPr>
          <w:rStyle w:val="Hypertextovprepojenie"/>
        </w:rPr>
      </w:pPr>
      <w:r>
        <w:fldChar w:fldCharType="begin"/>
      </w:r>
      <w:r>
        <w:instrText xml:space="preserve"> HYPERLINK  \l "KZ_43" \o "Dodatok po podpise - štandardná ex-post kontrola" </w:instrText>
      </w:r>
      <w:r>
        <w:fldChar w:fldCharType="separate"/>
      </w:r>
      <w:r w:rsidR="00A13E80" w:rsidRPr="00370F52">
        <w:rPr>
          <w:rStyle w:val="Hypertextovprepojenie"/>
        </w:rPr>
        <w:t>Dodatok po podpise - štandardná ex-post kontrola</w:t>
      </w:r>
    </w:p>
    <w:p w:rsidR="00BB2644" w:rsidRDefault="00BC1ADC">
      <w:pPr>
        <w:spacing w:after="200" w:line="276" w:lineRule="auto"/>
      </w:pPr>
      <w:r>
        <w:fldChar w:fldCharType="end"/>
      </w:r>
      <w:r w:rsidR="00BB2644">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66641F">
        <w:trPr>
          <w:cantSplit/>
          <w:trHeight w:val="645"/>
        </w:trPr>
        <w:tc>
          <w:tcPr>
            <w:tcW w:w="9087" w:type="dxa"/>
            <w:gridSpan w:val="7"/>
            <w:shd w:val="clear" w:color="000000" w:fill="60497A"/>
            <w:vAlign w:val="center"/>
            <w:hideMark/>
          </w:tcPr>
          <w:p w:rsidR="00BB2644" w:rsidRDefault="00BB2644" w:rsidP="00BB2644">
            <w:pPr>
              <w:jc w:val="center"/>
              <w:rPr>
                <w:b/>
                <w:bCs/>
                <w:color w:val="FFFFFF"/>
              </w:rPr>
            </w:pPr>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p>
          <w:p w:rsidR="00BB2644" w:rsidRPr="00BB2644" w:rsidRDefault="00A46A14" w:rsidP="00BB2644">
            <w:pPr>
              <w:jc w:val="center"/>
              <w:rPr>
                <w:b/>
                <w:bCs/>
                <w:color w:val="FFFFFF"/>
              </w:rPr>
            </w:pPr>
            <w:bookmarkStart w:id="1" w:name="KZ_1"/>
            <w:r w:rsidRPr="00A46A14">
              <w:rPr>
                <w:b/>
                <w:bCs/>
                <w:color w:val="FFFFFF"/>
              </w:rPr>
              <w:t>Podlimitná zákazka podľa § 100 ZVO</w:t>
            </w:r>
            <w:bookmarkEnd w:id="1"/>
            <w:r w:rsidR="00BB7B7B">
              <w:rPr>
                <w:b/>
                <w:bCs/>
                <w:color w:val="FFFFFF"/>
              </w:rPr>
              <w:t xml:space="preserve"> - </w:t>
            </w:r>
            <w:r w:rsidR="00BB7B7B">
              <w:rPr>
                <w:color w:val="000000"/>
                <w:sz w:val="22"/>
                <w:szCs w:val="22"/>
              </w:rPr>
              <w:t>š</w:t>
            </w:r>
            <w:r w:rsidR="00BB7B7B" w:rsidRPr="00BB2644">
              <w:rPr>
                <w:color w:val="000000"/>
                <w:sz w:val="22"/>
                <w:szCs w:val="22"/>
              </w:rPr>
              <w:t>tandardná ex-post kontrola</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66641F">
        <w:trPr>
          <w:cantSplit/>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w:t>
            </w:r>
            <w:r w:rsidR="00372627">
              <w:rPr>
                <w:color w:val="000000"/>
                <w:sz w:val="22"/>
                <w:szCs w:val="22"/>
              </w:rPr>
              <w:t> 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66641F">
        <w:trPr>
          <w:cantSplit/>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FF151F" w:rsidRPr="00BB2644" w:rsidTr="0066641F">
        <w:trPr>
          <w:cantSplit/>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7C035E" w:rsidRPr="00BB2644" w:rsidTr="007C035E">
        <w:trPr>
          <w:cantSplit/>
          <w:trHeight w:val="758"/>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Je použitý postup na zadanie zákazky na dodanie tovaru/ stavebných prác/ služieb v súlade so ZVO?</w:t>
            </w:r>
            <w:r w:rsidRPr="00BB2644">
              <w:rPr>
                <w:color w:val="000000"/>
                <w:sz w:val="22"/>
                <w:szCs w:val="22"/>
              </w:rPr>
              <w:br/>
              <w:t>b) S ohľadom na predmet zákazky a definíc</w:t>
            </w:r>
            <w:r>
              <w:rPr>
                <w:color w:val="000000"/>
                <w:sz w:val="22"/>
                <w:szCs w:val="22"/>
              </w:rPr>
              <w:t>i</w:t>
            </w:r>
            <w:r w:rsidRPr="00BB2644">
              <w:rPr>
                <w:color w:val="000000"/>
                <w:sz w:val="22"/>
                <w:szCs w:val="22"/>
              </w:rPr>
              <w:t>u bežnej dostupnosti na trhu bol pre obstarávanie zvolený správny postup bez využitia elektronického trhoviska?</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5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72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lastRenderedPageBreak/>
              <w:t>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 xml:space="preserve">b) Bola určená PHZ podľa podmienok platných v čase odoslania výzvy na predkladanie ponúk? </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758"/>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ZVO v nadväznosti na výšku poskytnutých finančných prostriedkov v súlade so ZVO (ak je relevantné)?</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5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zákaziek identifikovaný konflikt záujmov?</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vyžadované na preukázanie splnenia podmienok účasti doklady podľa § 26 ods. 2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AK  boli vyžadované doklady, ktorými sa preukazuje finančné a ekonomické postavenie a technická alebo odborná spôsobilosť podľa § 27  až 30 ZVO bola požiadavka na ich predloženie v súlade s § 32 ods. 6; § 32 ods. 10 a 11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posudzované splnenie podmienok účasti podľa § 33 ZVO a v súlade s výzvou na predkladanie ponúk; v prípade skupiny dodávateľov bol použitý § 31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885"/>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Boli súťažné podklady vypracované v súlade s § 34 ZVO a uverejnené v profile verejného obstarávateľa v členení podľa jednotlivých verejných obstarávaní?</w:t>
            </w:r>
            <w:r w:rsidRPr="00BB2644">
              <w:rPr>
                <w:color w:val="000000"/>
                <w:sz w:val="22"/>
                <w:szCs w:val="22"/>
              </w:rPr>
              <w:br/>
              <w:t xml:space="preserve">b) Je opis predmetu zákazky vypracovaný nediskriminačne a podporuje čestnú hospodársku súťaž?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885"/>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101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Bolo  poskytnuté vysvetlenie údajov uvedených vo výzve na predkladanie ponúk alebo v súťažných podkladoch bezodkladne, najneskôr do piatich pracovných dní od doručenia žiadosti o vysvetlenie, </w:t>
            </w:r>
            <w:r w:rsidRPr="00BB2644">
              <w:rPr>
                <w:color w:val="000000"/>
                <w:sz w:val="22"/>
                <w:szCs w:val="22"/>
              </w:rPr>
              <w:lastRenderedPageBreak/>
              <w:t>všetkým zainteresovaným záujemcom?</w:t>
            </w:r>
            <w:r w:rsidRPr="00BB2644">
              <w:rPr>
                <w:color w:val="000000"/>
                <w:sz w:val="22"/>
                <w:szCs w:val="22"/>
              </w:rPr>
              <w:br/>
              <w:t xml:space="preserve">b) Bolo záujemcom  požiadané o vysvetlenie najneskôr šesť pracovných dní pred uplynutím lehoty na predkladanie ponúk?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lastRenderedPageBreak/>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101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dodržaný postup ak išlo o zákazku, pri ktorej mohla podať námietky aj iná osoba než orgán štátnej správy podľa § 137 ods. 2 písm. b) ZVO, na predkladanie ponúk použitý postup podľa § 39 ZVO a na otváranie ponúk § 41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bez elektronického trhoviska dodržaný postup ak ide o zákazku, pri ktorej  nemôže podať námietky iná osoba než orgán štátnej správy podľa § 137 ods. 2 písm. b) ZVO, otvárané ponuky na mieste a v čase uvedenom vo výzve na predkladanie ponúk a spôsobom podľa§ 100 ods. 6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885"/>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Bola na vyhodnotenie ponúk zriadená komisia, ak  išlo o zákazku na dodanie tovaru alebo poskytnutie služieb s PHZ vyššou než 40 000 eur, alebo ak išlo  o zákazku na uskutočnenie stavebných prác s PHZ s vyššou než 200 000 eur?  </w:t>
            </w:r>
            <w:r w:rsidRPr="00BB2644">
              <w:rPr>
                <w:color w:val="000000"/>
                <w:sz w:val="22"/>
                <w:szCs w:val="22"/>
              </w:rPr>
              <w:br/>
              <w:t>b) Bolo pri zriaďovaní komi</w:t>
            </w:r>
            <w:r>
              <w:rPr>
                <w:color w:val="000000"/>
                <w:sz w:val="22"/>
                <w:szCs w:val="22"/>
              </w:rPr>
              <w:t>si</w:t>
            </w:r>
            <w:r w:rsidRPr="00BB2644">
              <w:rPr>
                <w:color w:val="000000"/>
                <w:sz w:val="22"/>
                <w:szCs w:val="22"/>
              </w:rPr>
              <w:t>e postupované podľa § 40?</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885"/>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podlimitnej zákazky  postupované pri vyhodnocovaní ponúk podľa § 42 ZVO a podľa kritérií uvedených vo výzve na predkladanie ponúk podľa § 35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63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Bolo po vyhodnotení ponúk postupované podľa § 44 primerane a pri uzavretí zmluvy postupované podľa § 45 primerane? </w:t>
            </w:r>
            <w:r w:rsidRPr="00BB2644">
              <w:rPr>
                <w:color w:val="000000"/>
                <w:sz w:val="22"/>
                <w:szCs w:val="22"/>
              </w:rPr>
              <w:br/>
              <w:t>b) Bol v prípade jednej ponuky použitý postup podľa § 46 ZVO?</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63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63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Bola určená lehota na predkladanie ponúk tak, aby zahŕňala čas potrebný na vypracovanie ponúk a vysvetľovanie súťažných podkladov? </w:t>
            </w:r>
            <w:r w:rsidRPr="00BB2644">
              <w:rPr>
                <w:color w:val="000000"/>
                <w:sz w:val="22"/>
                <w:szCs w:val="22"/>
              </w:rPr>
              <w:br/>
              <w:t>b) Nebola lehota kratšia ako 20 dní odo dňa odoslania výzvy na predkladanie ponúk úradu?</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63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výzva na predkladanie ponúk poslaná úradu spôsobom podľa § 23 ods. 1 ZVO a obsahovala všetky potrebné náležitosti?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použitá elektronická aukcia podľa § 43 ZVO, ak išlo o zákazku na dodanie tovaru bežne dostupného na trhu?</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výzva na predkladanie ponúk po uverejnení vo VVO posielaná najmenej trom vybraným záujemcom s preukázateľným dátumom odoslania?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pri ktorej nemôže podať námietky iná osoba, než orgán štátnej správy podľa § 137 ods. 2 písm. b) ZVO, umožnená účasť na otváraní ponúk všetkým uchádzačom, ktorí predložili ponuku v lehote na predkladanie ponúk a zverejnené obchodné mená, sídla alebo miesta podnikania všetkých uchádzačov a ich návrhy na plnenie kritérií, ktoré sa dajú vyjadriť číslicou, určených na vyhodnotenie ponúk?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pri ktorej nemôže podať námietky iná osoba, než orgán štátnej správy podľa § 137 ods. 2 písm. b) ZVO, najneskôr do piatich dní odo dňa otvárania ponúk poslaná všetkým uchádzačom, ktorí predložili ponuky v lehote na predkladanie ponúk, zápisnica z otvárania ponúk?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 zadávaní podlimitnej zákazky pri ktorej nemôže podať námietky iná osoba, než orgán štátnej správy podľa § 137 ods. 2 písm. b) ZVO, pri použití elektronickej aukcie otváranie ponúk neverejné a zápisnica sa neodosielala?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164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Bola poslaná úradu informácia o uzavretí zmluvy spôsobom podľa § 23 ods. 1 ZVO najneskôr do 14 dní po jej uzavretí, obsahujúca najmä identifikáciu verejného obstarávateľa, predmet zákazky, PHZ, zmluvnú cenu a dátum uzavretia zmluvy, počet uchádzačov, ktorí predložili ponuku, počet vylúčených uchádzačov alebo záujemcov, identifikáciu úspešného uchádzača alebo uchádzačov, odôvodnenie splnenia podmienky na použitie postupu podľa § 101 ZVO?</w:t>
            </w:r>
            <w:r w:rsidRPr="00BB2644">
              <w:rPr>
                <w:color w:val="000000"/>
                <w:sz w:val="22"/>
                <w:szCs w:val="22"/>
              </w:rPr>
              <w:br/>
              <w:t>b) Bola vybraná časť dokumentácie k verejnému obstarávaniu zaslaná na ÚVO v súlade s § 9 ods. 6 ZVO bezodkladne po uzavretí zmluvy?</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16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444"/>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7C035E" w:rsidRDefault="007C035E"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p>
          <w:p w:rsidR="007C035E" w:rsidRPr="00BB2644" w:rsidRDefault="007C035E" w:rsidP="00BB2644">
            <w:pPr>
              <w:rPr>
                <w:color w:val="000000"/>
                <w:sz w:val="22"/>
                <w:szCs w:val="22"/>
              </w:rPr>
            </w:pPr>
            <w:r>
              <w:rPr>
                <w:color w:val="000000"/>
                <w:sz w:val="22"/>
                <w:szCs w:val="22"/>
              </w:rPr>
              <w:t>d) Je zmluva uzavretá v lehote viazanosti ponúk?</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1010"/>
        </w:trPr>
        <w:tc>
          <w:tcPr>
            <w:tcW w:w="582" w:type="dxa"/>
            <w:vMerge w:val="restart"/>
            <w:shd w:val="clear" w:color="auto" w:fill="auto"/>
            <w:noWrap/>
            <w:vAlign w:val="center"/>
          </w:tcPr>
          <w:p w:rsidR="007C035E" w:rsidRPr="00BB2644" w:rsidRDefault="007C035E" w:rsidP="00BB2644">
            <w:pPr>
              <w:jc w:val="center"/>
              <w:rPr>
                <w:color w:val="000000"/>
                <w:sz w:val="22"/>
                <w:szCs w:val="22"/>
              </w:rPr>
            </w:pPr>
            <w:r>
              <w:rPr>
                <w:color w:val="000000"/>
                <w:sz w:val="22"/>
                <w:szCs w:val="22"/>
              </w:rPr>
              <w:lastRenderedPageBreak/>
              <w:t>26</w:t>
            </w:r>
          </w:p>
        </w:tc>
        <w:tc>
          <w:tcPr>
            <w:tcW w:w="4820" w:type="dxa"/>
            <w:gridSpan w:val="2"/>
            <w:vMerge w:val="restart"/>
            <w:shd w:val="clear" w:color="auto" w:fill="auto"/>
            <w:vAlign w:val="center"/>
          </w:tcPr>
          <w:p w:rsidR="007C035E" w:rsidRDefault="00E7460E" w:rsidP="009C68C1">
            <w:r>
              <w:t xml:space="preserve">a) </w:t>
            </w:r>
            <w:r w:rsidR="007C035E">
              <w:t>Je úspešný uchádzač zapísaný v registri partnerov verejného sektora?</w:t>
            </w:r>
          </w:p>
          <w:p w:rsidR="007C035E" w:rsidRDefault="00E7460E" w:rsidP="00E7460E">
            <w:r>
              <w:t xml:space="preserve">b) </w:t>
            </w:r>
            <w:r w:rsidR="007C035E">
              <w:t xml:space="preserve">Sú subdodávatelia úspešného uchádzača, ktorí majú povinnosť zapisovať sa do registra partnerov verejného sektora, zapísaní v registri partnerov verejného sektora?          </w:t>
            </w:r>
          </w:p>
          <w:p w:rsidR="007C035E" w:rsidRPr="009C68C1" w:rsidRDefault="00E7460E" w:rsidP="00E7460E">
            <w:r>
              <w:t xml:space="preserve">c) </w:t>
            </w:r>
            <w:r w:rsidR="007C035E">
              <w:t>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1010"/>
        </w:trPr>
        <w:tc>
          <w:tcPr>
            <w:tcW w:w="582" w:type="dxa"/>
            <w:vMerge/>
            <w:shd w:val="clear" w:color="auto" w:fill="auto"/>
            <w:noWrap/>
            <w:vAlign w:val="center"/>
          </w:tcPr>
          <w:p w:rsidR="007C035E" w:rsidRDefault="007C035E" w:rsidP="00BB2644">
            <w:pPr>
              <w:jc w:val="center"/>
              <w:rPr>
                <w:color w:val="000000"/>
                <w:sz w:val="22"/>
                <w:szCs w:val="22"/>
              </w:rPr>
            </w:pPr>
          </w:p>
        </w:tc>
        <w:tc>
          <w:tcPr>
            <w:tcW w:w="4820" w:type="dxa"/>
            <w:gridSpan w:val="2"/>
            <w:vMerge/>
            <w:shd w:val="clear" w:color="auto" w:fill="auto"/>
            <w:vAlign w:val="center"/>
          </w:tcPr>
          <w:p w:rsidR="007C035E" w:rsidRDefault="007C035E" w:rsidP="007C035E">
            <w:pPr>
              <w:pStyle w:val="Odsekzoznamu"/>
              <w:numPr>
                <w:ilvl w:val="0"/>
                <w:numId w:val="8"/>
              </w:numPr>
              <w:contextualSpacing w:val="0"/>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9C68C1">
        <w:trPr>
          <w:cantSplit/>
          <w:trHeight w:val="652"/>
        </w:trPr>
        <w:tc>
          <w:tcPr>
            <w:tcW w:w="582" w:type="dxa"/>
            <w:vMerge/>
            <w:shd w:val="clear" w:color="auto" w:fill="auto"/>
            <w:noWrap/>
            <w:vAlign w:val="center"/>
          </w:tcPr>
          <w:p w:rsidR="007C035E" w:rsidRDefault="007C035E" w:rsidP="00BB2644">
            <w:pPr>
              <w:jc w:val="center"/>
              <w:rPr>
                <w:color w:val="000000"/>
                <w:sz w:val="22"/>
                <w:szCs w:val="22"/>
              </w:rPr>
            </w:pPr>
          </w:p>
        </w:tc>
        <w:tc>
          <w:tcPr>
            <w:tcW w:w="4820" w:type="dxa"/>
            <w:gridSpan w:val="2"/>
            <w:vMerge/>
            <w:shd w:val="clear" w:color="auto" w:fill="auto"/>
            <w:vAlign w:val="center"/>
          </w:tcPr>
          <w:p w:rsidR="007C035E" w:rsidRDefault="007C035E" w:rsidP="007C035E">
            <w:pPr>
              <w:pStyle w:val="Odsekzoznamu"/>
              <w:numPr>
                <w:ilvl w:val="0"/>
                <w:numId w:val="8"/>
              </w:numPr>
              <w:contextualSpacing w:val="0"/>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27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3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28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C35C73" w:rsidRPr="00BB2644" w:rsidTr="0066641F">
        <w:trPr>
          <w:cantSplit/>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5809AF" w:rsidRPr="00A20234" w:rsidRDefault="005809AF" w:rsidP="005809AF">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
              <w:t>[1]</w:t>
            </w:r>
          </w:p>
          <w:p w:rsidR="00C35C73" w:rsidRPr="00BB2644" w:rsidRDefault="00C35C73" w:rsidP="00D57320">
            <w:pPr>
              <w:rPr>
                <w:b/>
                <w:bCs/>
                <w:color w:val="000000"/>
                <w:sz w:val="22"/>
                <w:szCs w:val="22"/>
              </w:rPr>
            </w:pP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C35C73">
            <w:pPr>
              <w:rPr>
                <w:b/>
                <w:bCs/>
                <w:sz w:val="22"/>
                <w:szCs w:val="22"/>
              </w:rPr>
            </w:pPr>
            <w:r w:rsidRPr="00BB2644">
              <w:rPr>
                <w:b/>
                <w:bCs/>
                <w:sz w:val="22"/>
                <w:szCs w:val="22"/>
              </w:rPr>
              <w:t>Kontrolu vykonal</w:t>
            </w:r>
            <w:r w:rsidR="005809AF">
              <w:rPr>
                <w:rStyle w:val="Odkaznapoznmkupodiarou"/>
                <w:b/>
                <w:bCs/>
                <w:sz w:val="22"/>
                <w:szCs w:val="22"/>
              </w:rPr>
              <w:footnoteReference w:customMarkFollows="1" w:id="2"/>
              <w:t>2</w:t>
            </w:r>
            <w:r w:rsidRPr="00BB2644">
              <w:rPr>
                <w:b/>
                <w:bCs/>
                <w:sz w:val="22"/>
                <w:szCs w:val="22"/>
              </w:rPr>
              <w:t>:</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Kontrolu vykonal</w:t>
            </w:r>
            <w:r w:rsidR="005809AF">
              <w:rPr>
                <w:rStyle w:val="Odkaznapoznmkupodiarou"/>
                <w:b/>
                <w:bCs/>
                <w:sz w:val="22"/>
                <w:szCs w:val="22"/>
              </w:rPr>
              <w:footnoteReference w:customMarkFollows="1" w:id="3"/>
              <w:t>3</w:t>
            </w:r>
            <w:r w:rsidRPr="00BB2644">
              <w:rPr>
                <w:b/>
                <w:bCs/>
                <w:sz w:val="22"/>
                <w:szCs w:val="22"/>
              </w:rPr>
              <w:t>:</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FF151F" w:rsidRDefault="00FF151F"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 w:name="KZ_2"/>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Podlimitná zákazka realizovaná cez elektronické trhovisko - 1. ex-</w:t>
            </w:r>
            <w:proofErr w:type="spellStart"/>
            <w:r w:rsidR="00A46A14" w:rsidRPr="00A46A14">
              <w:rPr>
                <w:b/>
                <w:bCs/>
                <w:color w:val="FFFFFF"/>
              </w:rPr>
              <w:t>ante</w:t>
            </w:r>
            <w:proofErr w:type="spellEnd"/>
            <w:r w:rsidR="00A46A14" w:rsidRPr="00A46A14">
              <w:rPr>
                <w:b/>
                <w:bCs/>
                <w:color w:val="FFFFFF"/>
              </w:rPr>
              <w:t xml:space="preserve"> kontrola</w:t>
            </w:r>
          </w:p>
        </w:tc>
      </w:tr>
      <w:bookmarkEnd w:id="2"/>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 realizovaná cez elektronické trhovisko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w:t>
            </w:r>
            <w:proofErr w:type="spellStart"/>
            <w:r w:rsidRPr="00BB2644">
              <w:rPr>
                <w:color w:val="000000"/>
                <w:sz w:val="22"/>
                <w:szCs w:val="22"/>
              </w:rPr>
              <w:t>ante</w:t>
            </w:r>
            <w:proofErr w:type="spellEnd"/>
            <w:r w:rsidRPr="00BB2644">
              <w:rPr>
                <w:color w:val="000000"/>
                <w:sz w:val="22"/>
                <w:szCs w:val="22"/>
              </w:rPr>
              <w:t xml:space="preserv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trHeight w:val="87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 xml:space="preserve">e) Nedošlo k rozdeleniu zákazky alebo nebol </w:t>
            </w:r>
            <w:r w:rsidRPr="00BB2644">
              <w:rPr>
                <w:color w:val="000000"/>
                <w:sz w:val="22"/>
                <w:szCs w:val="22"/>
              </w:rPr>
              <w:lastRenderedPageBreak/>
              <w:t>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lastRenderedPageBreak/>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dodržaný postup zadávania podlimitnej zákazky s využitím elektron</w:t>
            </w:r>
            <w:r w:rsidR="0033668E">
              <w:rPr>
                <w:color w:val="000000"/>
                <w:sz w:val="22"/>
                <w:szCs w:val="22"/>
              </w:rPr>
              <w:t>ického trhoviska v súlade s § 96</w:t>
            </w:r>
            <w:r w:rsidRPr="00BB2644">
              <w:rPr>
                <w:color w:val="000000"/>
                <w:sz w:val="22"/>
                <w:szCs w:val="22"/>
              </w:rPr>
              <w:t xml:space="preserve"> až § 99ZVO?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určená PHZ podľa podmienok platných v čase vytvorenia zmluvného formulára kontrolovanej zákazky?</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Definíc</w:t>
            </w:r>
            <w:r w:rsidR="00BB5C53">
              <w:rPr>
                <w:color w:val="000000"/>
                <w:sz w:val="22"/>
                <w:szCs w:val="22"/>
              </w:rPr>
              <w:t>i</w:t>
            </w:r>
            <w:r w:rsidRPr="00BB2644">
              <w:rPr>
                <w:color w:val="000000"/>
                <w:sz w:val="22"/>
                <w:szCs w:val="22"/>
              </w:rPr>
              <w:t>a predmetu zákazky umožňuje čo najširšiu hospodársku súťaž a je v súlade s princípmi verejného obstarávania?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trHeight w:val="60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Vzhľadom na predmet zákazky bol zvolený správny vzor všeobecných  zmluvných podmienok?</w:t>
            </w:r>
            <w:r w:rsidRPr="00BB2644">
              <w:rPr>
                <w:color w:val="000000"/>
                <w:sz w:val="22"/>
                <w:szCs w:val="22"/>
              </w:rPr>
              <w:br/>
              <w:t>b) Využili sa všeobecné zmluvné podmienky určené pre zákazky spolufinancované zo zdrojov EÚ?</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BB5C53">
        <w:trPr>
          <w:trHeight w:val="60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bude uplatnený postup podľa § 97 ZVO, je tento postup zvolený správne a je preukázateľný dôvod jeho použitia?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bude uplatnený postup podľa § 98 ZVO, je tento postup zvolený správne a je preukázateľný dôvod jeho použitia?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42DC0" w:rsidRDefault="00C42DC0" w:rsidP="00C42DC0">
            <w:pPr>
              <w:rPr>
                <w:sz w:val="20"/>
                <w:szCs w:val="20"/>
              </w:rPr>
            </w:pPr>
          </w:p>
          <w:p w:rsidR="005809AF" w:rsidRPr="00A20234" w:rsidRDefault="005809AF" w:rsidP="005809AF">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4"/>
              <w:t>[1]</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lastRenderedPageBreak/>
              <w:t>Kontrolu vykonal</w:t>
            </w:r>
            <w:r w:rsidR="005809AF">
              <w:rPr>
                <w:rStyle w:val="Odkaznapoznmkupodiarou"/>
                <w:b/>
                <w:bCs/>
                <w:sz w:val="22"/>
                <w:szCs w:val="22"/>
              </w:rPr>
              <w:footnoteReference w:customMarkFollows="1" w:id="5"/>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005809AF">
              <w:rPr>
                <w:rStyle w:val="Odkaznapoznmkupodiarou"/>
                <w:b/>
                <w:bCs/>
                <w:sz w:val="22"/>
                <w:szCs w:val="22"/>
              </w:rPr>
              <w:footnoteReference w:customMarkFollows="1" w:id="6"/>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 w:name="KZ_3"/>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Podlimitná zákazka realizovaná cez elektronické trhovisko - štandardná ex-post kontrola</w:t>
            </w:r>
          </w:p>
        </w:tc>
      </w:tr>
      <w:bookmarkEnd w:id="3"/>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 realizovaná cez elektronické trhovisko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F37A56" w:rsidP="00BB2644">
            <w:pPr>
              <w:rPr>
                <w:color w:val="000000"/>
                <w:sz w:val="22"/>
                <w:szCs w:val="22"/>
              </w:rPr>
            </w:pPr>
            <w:r>
              <w:rPr>
                <w:color w:val="000000"/>
                <w:sz w:val="22"/>
                <w:szCs w:val="22"/>
              </w:rPr>
              <w:t>Identifikátor zákazky v EKS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zákazka zadávaná v súlade s § 96 až § 9</w:t>
            </w:r>
            <w:r w:rsidR="0033668E">
              <w:rPr>
                <w:color w:val="000000"/>
                <w:sz w:val="22"/>
                <w:szCs w:val="22"/>
              </w:rPr>
              <w:t>9</w:t>
            </w:r>
            <w:r w:rsidRPr="00BB2644">
              <w:rPr>
                <w:color w:val="000000"/>
                <w:sz w:val="22"/>
                <w:szCs w:val="22"/>
              </w:rPr>
              <w:t xml:space="preserve"> ZVO?</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zákaziek identifikovaný konflikt záujmov?</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7C035E" w:rsidRPr="00BB2644" w:rsidTr="007C035E">
        <w:trPr>
          <w:trHeight w:val="114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7C035E" w:rsidRPr="00BB2644" w:rsidRDefault="007C035E"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 obstarávanie v súlade so závermi vykonanej ex-</w:t>
            </w:r>
            <w:proofErr w:type="spellStart"/>
            <w:r w:rsidRPr="00BB2644">
              <w:rPr>
                <w:sz w:val="22"/>
                <w:szCs w:val="22"/>
              </w:rPr>
              <w:t>ante</w:t>
            </w:r>
            <w:proofErr w:type="spellEnd"/>
            <w:r w:rsidRPr="00BB2644">
              <w:rPr>
                <w:sz w:val="22"/>
                <w:szCs w:val="22"/>
              </w:rPr>
              <w:t xml:space="preserve"> kontroly a dokumentáciou schválenou v rámci tejto ex-</w:t>
            </w:r>
            <w:proofErr w:type="spellStart"/>
            <w:r w:rsidRPr="00BB2644">
              <w:rPr>
                <w:sz w:val="22"/>
                <w:szCs w:val="22"/>
              </w:rPr>
              <w:t>ante</w:t>
            </w:r>
            <w:proofErr w:type="spellEnd"/>
            <w:r w:rsidRPr="00BB2644">
              <w:rPr>
                <w:sz w:val="22"/>
                <w:szCs w:val="22"/>
              </w:rPr>
              <w:t xml:space="preserve"> kontroly?</w:t>
            </w:r>
          </w:p>
        </w:tc>
        <w:tc>
          <w:tcPr>
            <w:tcW w:w="567"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r>
      <w:tr w:rsidR="007C035E" w:rsidRPr="00BB2644" w:rsidTr="00BB5C53">
        <w:trPr>
          <w:trHeight w:val="114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sz w:val="22"/>
                <w:szCs w:val="22"/>
              </w:rPr>
            </w:pPr>
          </w:p>
        </w:tc>
        <w:tc>
          <w:tcPr>
            <w:tcW w:w="567" w:type="dxa"/>
            <w:shd w:val="clear" w:color="auto" w:fill="auto"/>
          </w:tcPr>
          <w:p w:rsidR="007C035E" w:rsidRPr="00BB2644" w:rsidRDefault="007C035E" w:rsidP="00BB2644">
            <w:pPr>
              <w:jc w:val="both"/>
              <w:rPr>
                <w:b/>
                <w:bCs/>
                <w:color w:val="000000"/>
                <w:sz w:val="22"/>
                <w:szCs w:val="22"/>
              </w:rPr>
            </w:pPr>
          </w:p>
        </w:tc>
        <w:tc>
          <w:tcPr>
            <w:tcW w:w="567" w:type="dxa"/>
            <w:shd w:val="clear" w:color="auto" w:fill="auto"/>
          </w:tcPr>
          <w:p w:rsidR="007C035E" w:rsidRPr="00BB2644" w:rsidRDefault="007C035E" w:rsidP="00BB2644">
            <w:pPr>
              <w:jc w:val="both"/>
              <w:rPr>
                <w:b/>
                <w:bCs/>
                <w:color w:val="000000"/>
                <w:sz w:val="22"/>
                <w:szCs w:val="22"/>
              </w:rPr>
            </w:pPr>
          </w:p>
        </w:tc>
        <w:tc>
          <w:tcPr>
            <w:tcW w:w="776" w:type="dxa"/>
            <w:shd w:val="clear" w:color="auto" w:fill="auto"/>
          </w:tcPr>
          <w:p w:rsidR="007C035E" w:rsidRPr="00BB2644" w:rsidRDefault="007C035E" w:rsidP="00BB2644">
            <w:pPr>
              <w:jc w:val="both"/>
              <w:rPr>
                <w:b/>
                <w:bCs/>
                <w:color w:val="000000"/>
                <w:sz w:val="22"/>
                <w:szCs w:val="22"/>
              </w:rPr>
            </w:pPr>
          </w:p>
        </w:tc>
        <w:tc>
          <w:tcPr>
            <w:tcW w:w="1775" w:type="dxa"/>
            <w:shd w:val="clear" w:color="auto" w:fill="auto"/>
          </w:tcPr>
          <w:p w:rsidR="007C035E" w:rsidRPr="00BB2644" w:rsidRDefault="007C035E" w:rsidP="00BB2644">
            <w:pPr>
              <w:jc w:val="both"/>
              <w:rPr>
                <w:b/>
                <w:bCs/>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0C3F5F" w:rsidRPr="00BB2644" w:rsidTr="000C3F5F">
        <w:trPr>
          <w:trHeight w:val="845"/>
        </w:trPr>
        <w:tc>
          <w:tcPr>
            <w:tcW w:w="582" w:type="dxa"/>
            <w:vMerge w:val="restart"/>
            <w:shd w:val="clear" w:color="auto" w:fill="auto"/>
            <w:noWrap/>
            <w:vAlign w:val="center"/>
          </w:tcPr>
          <w:p w:rsidR="000C3F5F" w:rsidRPr="00BB2644" w:rsidRDefault="000C3F5F" w:rsidP="00BB2644">
            <w:pPr>
              <w:jc w:val="center"/>
              <w:rPr>
                <w:color w:val="000000"/>
                <w:sz w:val="22"/>
                <w:szCs w:val="22"/>
              </w:rPr>
            </w:pPr>
            <w:r>
              <w:rPr>
                <w:color w:val="000000"/>
                <w:sz w:val="22"/>
                <w:szCs w:val="22"/>
              </w:rPr>
              <w:t>7</w:t>
            </w:r>
          </w:p>
        </w:tc>
        <w:tc>
          <w:tcPr>
            <w:tcW w:w="4820" w:type="dxa"/>
            <w:gridSpan w:val="2"/>
            <w:vMerge w:val="restart"/>
            <w:shd w:val="clear" w:color="auto" w:fill="auto"/>
            <w:vAlign w:val="center"/>
          </w:tcPr>
          <w:p w:rsidR="000C3F5F" w:rsidRPr="00A9061A" w:rsidRDefault="000C3F5F" w:rsidP="000C3F5F">
            <w:pPr>
              <w:rPr>
                <w:sz w:val="22"/>
                <w:szCs w:val="22"/>
              </w:rPr>
            </w:pPr>
            <w:r>
              <w:rPr>
                <w:sz w:val="22"/>
                <w:szCs w:val="22"/>
              </w:rPr>
              <w:t xml:space="preserve">a) </w:t>
            </w:r>
            <w:r w:rsidRPr="00A9061A">
              <w:rPr>
                <w:sz w:val="22"/>
                <w:szCs w:val="22"/>
              </w:rPr>
              <w:t>Je úspešný uchádzač zapísaný v registri partnerov verejného sektora?</w:t>
            </w:r>
          </w:p>
          <w:p w:rsidR="000C3F5F" w:rsidRPr="00A9061A" w:rsidRDefault="000C3F5F" w:rsidP="000C3F5F">
            <w:pPr>
              <w:rPr>
                <w:sz w:val="22"/>
                <w:szCs w:val="22"/>
              </w:rPr>
            </w:pPr>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p>
          <w:p w:rsidR="000C3F5F" w:rsidRPr="00BB2644" w:rsidRDefault="000C3F5F" w:rsidP="000C3F5F">
            <w:pPr>
              <w:rPr>
                <w:sz w:val="22"/>
                <w:szCs w:val="22"/>
              </w:rPr>
            </w:pPr>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BB2644">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BB2644">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A9061A" w:rsidP="00BB2644">
            <w:pPr>
              <w:jc w:val="center"/>
              <w:rPr>
                <w:color w:val="000000"/>
                <w:sz w:val="22"/>
                <w:szCs w:val="22"/>
              </w:rPr>
            </w:pPr>
            <w:r>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7"/>
              <w:t>[1]</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8"/>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9"/>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lastRenderedPageBreak/>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 w:name="KZ_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Podlimitná zákazka - priame rokovacie konanie podľa § 101 ZVO</w:t>
            </w:r>
            <w:r w:rsidR="00BB7B7B">
              <w:rPr>
                <w:b/>
                <w:bCs/>
                <w:color w:val="FFFFFF"/>
              </w:rPr>
              <w:t xml:space="preserve"> - </w:t>
            </w:r>
            <w:r w:rsidR="00BB7B7B">
              <w:rPr>
                <w:color w:val="000000"/>
                <w:sz w:val="22"/>
                <w:szCs w:val="22"/>
              </w:rPr>
              <w:t>š</w:t>
            </w:r>
            <w:r w:rsidR="00BB7B7B" w:rsidRPr="00BB2644">
              <w:rPr>
                <w:color w:val="000000"/>
                <w:sz w:val="22"/>
                <w:szCs w:val="22"/>
              </w:rPr>
              <w:t>tandardná ex-post kontrola</w:t>
            </w:r>
          </w:p>
        </w:tc>
      </w:tr>
      <w:bookmarkEnd w:id="4"/>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101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0C3F5F" w:rsidRPr="00BB2644" w:rsidTr="000C3F5F">
        <w:trPr>
          <w:trHeight w:val="758"/>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75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63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Boli pri zadávaní podlimitnej zákazky v súlade s § 101 ZVO dodržané zákonné podmienky?</w:t>
            </w:r>
            <w:r w:rsidRPr="00BB2644">
              <w:rPr>
                <w:color w:val="000000"/>
                <w:sz w:val="22"/>
                <w:szCs w:val="22"/>
              </w:rPr>
              <w:br/>
              <w:t>b) Je zdôvodnenie použitia PRK dostatočné a argumenty predložené prijímateľom sú preukázateľné a overiteľné?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xml:space="preserve">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63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bola splnená aspoň jedna z podmienok uvedených v § 58 písm. b), d) až i)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v predchádzajúcom postupe podľa § 100 nebola predložená ani jedna ponuka alebo ani jedna z predložených ponúk nevyhovovala požiadavkám určeným na predmet zákazky, a za predpokladu, že pôvodné podmienky zadávania zákazky sa podstatne nezmenili?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zákazka na dodanie tovaru, na uskutočnenie stavebných prác alebo na poskytnutie služby sa zadávala z dôvodu mimoriadnej udalosti nespôsobenej verejným obstarávateľom, ktorú nemohol predvídať, a vzhľadom na vzniknutú časovú tieseň nebolo možné postupovať podľa § 100?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že išlo o nové stavebné práce alebo služby spočívajúce v opakovaní rovnakých alebo porovnateľných stavebných prác alebo služieb realizovaných pôvodným dodávateľom za predpokladu, že boli v súlade so základným projektom a pôvodná zákazka bola zadávaná postupom podľa § 100, predpokladaná hodnota pôvodnej zákazky bola určená podľa § 5 ods. 2 písm. a) ZVO, informácia o zadávaní zákazky priamym rokovacím konaním bola už súčasťou výzvy na predkladanie ponúk pri zadávaní pôvodnej zákazky a opakovaná zákazka sa zadávala do troch rokov od uzavretia pôvodnej zmluvy?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 zadávaní podlimitnej zákazky podľa § 101 ZVO vypracované a poslané oznámenie o začatí priameho rokovacieho konania úradu spôsobom podľa § 23 ods. 1 bezodkladne po odoslaní výzvy na rokovanie najneskôr 14 dní pred uzavretím zmluvy. Obsahovalo oznámenie náležitosti podľa § 102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845"/>
        </w:trPr>
        <w:tc>
          <w:tcPr>
            <w:tcW w:w="582" w:type="dxa"/>
            <w:vMerge w:val="restart"/>
            <w:shd w:val="clear" w:color="auto" w:fill="auto"/>
            <w:noWrap/>
            <w:vAlign w:val="center"/>
          </w:tcPr>
          <w:p w:rsidR="000C3F5F" w:rsidRPr="00BB2644" w:rsidRDefault="000C3F5F" w:rsidP="000C3F5F">
            <w:pPr>
              <w:jc w:val="center"/>
              <w:rPr>
                <w:color w:val="000000"/>
                <w:sz w:val="22"/>
                <w:szCs w:val="22"/>
              </w:rPr>
            </w:pPr>
            <w:r>
              <w:rPr>
                <w:color w:val="000000"/>
                <w:sz w:val="22"/>
                <w:szCs w:val="22"/>
              </w:rPr>
              <w:t>12</w:t>
            </w:r>
          </w:p>
        </w:tc>
        <w:tc>
          <w:tcPr>
            <w:tcW w:w="4820" w:type="dxa"/>
            <w:gridSpan w:val="2"/>
            <w:vMerge w:val="restart"/>
            <w:shd w:val="clear" w:color="auto" w:fill="auto"/>
            <w:vAlign w:val="center"/>
          </w:tcPr>
          <w:p w:rsidR="000C3F5F" w:rsidRPr="0048257F" w:rsidRDefault="000C3F5F" w:rsidP="000C3F5F">
            <w:pPr>
              <w:rPr>
                <w:sz w:val="22"/>
                <w:szCs w:val="22"/>
              </w:rPr>
            </w:pPr>
            <w:r>
              <w:rPr>
                <w:sz w:val="22"/>
                <w:szCs w:val="22"/>
              </w:rPr>
              <w:t xml:space="preserve">a) </w:t>
            </w:r>
            <w:r w:rsidRPr="0048257F">
              <w:rPr>
                <w:sz w:val="22"/>
                <w:szCs w:val="22"/>
              </w:rPr>
              <w:t>Je úspešný uchádzač zapísaný v registri partnerov verejného sektora?</w:t>
            </w:r>
          </w:p>
          <w:p w:rsidR="000C3F5F" w:rsidRPr="0048257F" w:rsidRDefault="000C3F5F" w:rsidP="000C3F5F">
            <w:pPr>
              <w:rPr>
                <w:sz w:val="22"/>
                <w:szCs w:val="22"/>
              </w:rPr>
            </w:pPr>
            <w:r>
              <w:rPr>
                <w:sz w:val="22"/>
                <w:szCs w:val="22"/>
              </w:rPr>
              <w:t xml:space="preserve">b) </w:t>
            </w:r>
            <w:r w:rsidRPr="0048257F">
              <w:rPr>
                <w:sz w:val="22"/>
                <w:szCs w:val="22"/>
              </w:rPr>
              <w:t xml:space="preserve">Sú subdodávatelia úspešného uchádzača, ktorí majú povinnosť zapisovať sa do registra partnerov verejného sektora, zapísaní v registri partnerov verejného sektora?          </w:t>
            </w:r>
          </w:p>
          <w:p w:rsidR="000C3F5F" w:rsidRPr="00BB2644" w:rsidRDefault="000C3F5F" w:rsidP="000C3F5F">
            <w:pPr>
              <w:rPr>
                <w:sz w:val="22"/>
                <w:szCs w:val="22"/>
              </w:rPr>
            </w:pPr>
            <w:r>
              <w:rPr>
                <w:sz w:val="22"/>
                <w:szCs w:val="22"/>
              </w:rPr>
              <w:t xml:space="preserve">c) </w:t>
            </w:r>
            <w:r w:rsidRPr="0048257F">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0C3F5F">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0C3F5F">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600"/>
        </w:trPr>
        <w:tc>
          <w:tcPr>
            <w:tcW w:w="582" w:type="dxa"/>
            <w:shd w:val="clear" w:color="auto" w:fill="auto"/>
            <w:noWrap/>
            <w:vAlign w:val="center"/>
            <w:hideMark/>
          </w:tcPr>
          <w:p w:rsidR="000C3F5F" w:rsidRPr="00BB2644" w:rsidRDefault="000C3F5F" w:rsidP="000C3F5F">
            <w:pPr>
              <w:jc w:val="center"/>
              <w:rPr>
                <w:color w:val="000000"/>
                <w:sz w:val="22"/>
                <w:szCs w:val="22"/>
              </w:rPr>
            </w:pPr>
            <w:r>
              <w:rPr>
                <w:color w:val="000000"/>
                <w:sz w:val="22"/>
                <w:szCs w:val="22"/>
              </w:rPr>
              <w:t>13</w:t>
            </w:r>
          </w:p>
        </w:tc>
        <w:tc>
          <w:tcPr>
            <w:tcW w:w="4820" w:type="dxa"/>
            <w:gridSpan w:val="2"/>
            <w:shd w:val="clear" w:color="auto" w:fill="auto"/>
            <w:vAlign w:val="center"/>
            <w:hideMark/>
          </w:tcPr>
          <w:p w:rsidR="000C3F5F" w:rsidRPr="00BB2644" w:rsidRDefault="000C3F5F" w:rsidP="000C3F5F">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r>
      <w:tr w:rsidR="000C3F5F" w:rsidRPr="00BB2644" w:rsidTr="00BB5C53">
        <w:trPr>
          <w:trHeight w:val="300"/>
        </w:trPr>
        <w:tc>
          <w:tcPr>
            <w:tcW w:w="582" w:type="dxa"/>
            <w:shd w:val="clear" w:color="auto" w:fill="auto"/>
            <w:noWrap/>
            <w:vAlign w:val="center"/>
            <w:hideMark/>
          </w:tcPr>
          <w:p w:rsidR="000C3F5F" w:rsidRPr="00BB2644" w:rsidRDefault="000C3F5F" w:rsidP="000C3F5F">
            <w:pPr>
              <w:jc w:val="center"/>
              <w:rPr>
                <w:color w:val="000000"/>
                <w:sz w:val="22"/>
                <w:szCs w:val="22"/>
              </w:rPr>
            </w:pPr>
            <w:r>
              <w:rPr>
                <w:color w:val="000000"/>
                <w:sz w:val="22"/>
                <w:szCs w:val="22"/>
              </w:rPr>
              <w:t>14</w:t>
            </w:r>
          </w:p>
        </w:tc>
        <w:tc>
          <w:tcPr>
            <w:tcW w:w="4820" w:type="dxa"/>
            <w:gridSpan w:val="2"/>
            <w:shd w:val="clear" w:color="auto" w:fill="auto"/>
            <w:vAlign w:val="center"/>
            <w:hideMark/>
          </w:tcPr>
          <w:p w:rsidR="000C3F5F" w:rsidRPr="00BB2644" w:rsidRDefault="000C3F5F" w:rsidP="000C3F5F">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r>
      <w:tr w:rsidR="000C3F5F" w:rsidRPr="00BB2644" w:rsidTr="00C35C73">
        <w:trPr>
          <w:trHeight w:val="300"/>
        </w:trPr>
        <w:tc>
          <w:tcPr>
            <w:tcW w:w="9087" w:type="dxa"/>
            <w:gridSpan w:val="7"/>
            <w:shd w:val="clear" w:color="auto" w:fill="auto"/>
            <w:noWrap/>
            <w:vAlign w:val="center"/>
          </w:tcPr>
          <w:p w:rsidR="000C3F5F" w:rsidRPr="00BD2FCC" w:rsidRDefault="000C3F5F" w:rsidP="000C3F5F">
            <w:pPr>
              <w:jc w:val="both"/>
              <w:rPr>
                <w:b/>
                <w:sz w:val="20"/>
                <w:szCs w:val="20"/>
              </w:rPr>
            </w:pPr>
            <w:r w:rsidRPr="00BD2FCC">
              <w:rPr>
                <w:b/>
                <w:sz w:val="20"/>
                <w:szCs w:val="20"/>
              </w:rPr>
              <w:t>VYJADRENIE</w:t>
            </w:r>
          </w:p>
          <w:p w:rsidR="000C3F5F" w:rsidRPr="00BD2FCC" w:rsidRDefault="000C3F5F" w:rsidP="000C3F5F">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0"/>
              <w:t>[1]</w:t>
            </w:r>
          </w:p>
          <w:p w:rsidR="000C3F5F" w:rsidRPr="00BB2644" w:rsidRDefault="000C3F5F" w:rsidP="000C3F5F">
            <w:pPr>
              <w:jc w:val="center"/>
              <w:rPr>
                <w:b/>
                <w:bCs/>
                <w:color w:val="000000"/>
                <w:sz w:val="22"/>
                <w:szCs w:val="22"/>
              </w:rPr>
            </w:pPr>
          </w:p>
        </w:tc>
      </w:tr>
      <w:tr w:rsidR="000C3F5F" w:rsidRPr="00BB2644" w:rsidTr="00C35C73">
        <w:trPr>
          <w:trHeight w:val="300"/>
        </w:trPr>
        <w:tc>
          <w:tcPr>
            <w:tcW w:w="3559" w:type="dxa"/>
            <w:gridSpan w:val="2"/>
            <w:shd w:val="clear" w:color="auto" w:fill="auto"/>
            <w:vAlign w:val="center"/>
            <w:hideMark/>
          </w:tcPr>
          <w:p w:rsidR="000C3F5F" w:rsidRPr="00BB2644" w:rsidRDefault="000C3F5F" w:rsidP="000C3F5F">
            <w:pPr>
              <w:rPr>
                <w:b/>
                <w:bCs/>
                <w:sz w:val="22"/>
                <w:szCs w:val="22"/>
              </w:rPr>
            </w:pPr>
            <w:r w:rsidRPr="00BB2644">
              <w:rPr>
                <w:b/>
                <w:bCs/>
                <w:sz w:val="22"/>
                <w:szCs w:val="22"/>
              </w:rPr>
              <w:t>Kontrolu vykonal</w:t>
            </w:r>
            <w:r w:rsidR="009503C9">
              <w:rPr>
                <w:rStyle w:val="Odkaznapoznmkupodiarou"/>
                <w:b/>
                <w:bCs/>
                <w:sz w:val="22"/>
                <w:szCs w:val="22"/>
              </w:rPr>
              <w:footnoteReference w:customMarkFollows="1" w:id="11"/>
              <w:t>2</w:t>
            </w:r>
            <w:r w:rsidRPr="00BB2644">
              <w:rPr>
                <w:b/>
                <w:bCs/>
                <w:sz w:val="22"/>
                <w:szCs w:val="22"/>
              </w:rPr>
              <w:t>:</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auto" w:fill="auto"/>
            <w:vAlign w:val="center"/>
            <w:hideMark/>
          </w:tcPr>
          <w:p w:rsidR="000C3F5F" w:rsidRPr="00BB2644" w:rsidRDefault="000C3F5F" w:rsidP="000C3F5F">
            <w:pPr>
              <w:rPr>
                <w:b/>
                <w:bCs/>
                <w:sz w:val="22"/>
                <w:szCs w:val="22"/>
              </w:rPr>
            </w:pPr>
            <w:r w:rsidRPr="00BB2644">
              <w:rPr>
                <w:b/>
                <w:bCs/>
                <w:sz w:val="22"/>
                <w:szCs w:val="22"/>
              </w:rPr>
              <w:t>Dátum:</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Podpis:</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9087" w:type="dxa"/>
            <w:gridSpan w:val="7"/>
            <w:shd w:val="clear" w:color="auto" w:fill="auto"/>
            <w:noWrap/>
            <w:vAlign w:val="bottom"/>
            <w:hideMark/>
          </w:tcPr>
          <w:p w:rsidR="000C3F5F" w:rsidRPr="00BB2644" w:rsidRDefault="000C3F5F" w:rsidP="000C3F5F">
            <w:pPr>
              <w:jc w:val="center"/>
              <w:rPr>
                <w:color w:val="000000"/>
                <w:sz w:val="22"/>
                <w:szCs w:val="22"/>
              </w:rPr>
            </w:pPr>
            <w:r w:rsidRPr="00BB2644">
              <w:rPr>
                <w:color w:val="000000"/>
                <w:sz w:val="22"/>
                <w:szCs w:val="22"/>
              </w:rPr>
              <w:lastRenderedPageBreak/>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Kontrolu vykonal</w:t>
            </w:r>
            <w:r w:rsidR="009503C9">
              <w:rPr>
                <w:rStyle w:val="Odkaznapoznmkupodiarou"/>
                <w:b/>
                <w:bCs/>
                <w:sz w:val="22"/>
                <w:szCs w:val="22"/>
              </w:rPr>
              <w:footnoteReference w:customMarkFollows="1" w:id="12"/>
              <w:t>3</w:t>
            </w:r>
            <w:r w:rsidRPr="00BB2644">
              <w:rPr>
                <w:b/>
                <w:bCs/>
                <w:sz w:val="22"/>
                <w:szCs w:val="22"/>
              </w:rPr>
              <w:t>:</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Podpis:</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5" w:name="KZ_5"/>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- 1. ex-</w:t>
            </w:r>
            <w:proofErr w:type="spellStart"/>
            <w:r w:rsidR="00A46A14" w:rsidRPr="00A46A14">
              <w:rPr>
                <w:b/>
                <w:bCs/>
                <w:color w:val="FFFFFF"/>
              </w:rPr>
              <w:t>ante</w:t>
            </w:r>
            <w:proofErr w:type="spellEnd"/>
            <w:r w:rsidR="00A46A14" w:rsidRPr="00A46A14">
              <w:rPr>
                <w:b/>
                <w:bCs/>
                <w:color w:val="FFFFFF"/>
              </w:rPr>
              <w:t xml:space="preserve"> kontrola</w:t>
            </w:r>
          </w:p>
        </w:tc>
      </w:tr>
      <w:bookmarkEnd w:id="5"/>
      <w:tr w:rsidR="00BB2644" w:rsidRPr="00BB2644" w:rsidTr="00BB5C53">
        <w:trPr>
          <w:trHeight w:val="30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w:t>
            </w:r>
            <w:proofErr w:type="spellStart"/>
            <w:r w:rsidRPr="00BB2644">
              <w:rPr>
                <w:color w:val="000000"/>
                <w:sz w:val="22"/>
                <w:szCs w:val="22"/>
              </w:rPr>
              <w:t>ante</w:t>
            </w:r>
            <w:proofErr w:type="spellEnd"/>
            <w:r w:rsidRPr="00BB2644">
              <w:rPr>
                <w:color w:val="000000"/>
                <w:sz w:val="22"/>
                <w:szCs w:val="22"/>
              </w:rPr>
              <w:t xml:space="preserv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873"/>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 xml:space="preserve">e) Nedošlo k rozdeleniu zákazky alebo nebol </w:t>
            </w:r>
            <w:r w:rsidRPr="00BB2644">
              <w:rPr>
                <w:color w:val="000000"/>
                <w:sz w:val="22"/>
                <w:szCs w:val="22"/>
              </w:rPr>
              <w:lastRenderedPageBreak/>
              <w:t>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0C3F5F" w:rsidRPr="00BB2644" w:rsidRDefault="000C3F5F" w:rsidP="00BB2644">
            <w:pPr>
              <w:jc w:val="center"/>
              <w:rPr>
                <w:color w:val="000000"/>
                <w:sz w:val="22"/>
                <w:szCs w:val="22"/>
              </w:rPr>
            </w:pP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786420" w:rsidRPr="00BB2644" w:rsidTr="009C68C1">
        <w:trPr>
          <w:trHeight w:val="478"/>
        </w:trPr>
        <w:tc>
          <w:tcPr>
            <w:tcW w:w="582" w:type="dxa"/>
            <w:shd w:val="clear" w:color="auto" w:fill="auto"/>
            <w:noWrap/>
            <w:vAlign w:val="center"/>
          </w:tcPr>
          <w:p w:rsidR="00786420" w:rsidRPr="00BB2644" w:rsidRDefault="00417FFC" w:rsidP="00BB2644">
            <w:pPr>
              <w:jc w:val="center"/>
              <w:rPr>
                <w:color w:val="000000"/>
                <w:sz w:val="22"/>
                <w:szCs w:val="22"/>
              </w:rPr>
            </w:pPr>
            <w:r>
              <w:rPr>
                <w:color w:val="000000"/>
                <w:sz w:val="22"/>
                <w:szCs w:val="22"/>
              </w:rPr>
              <w:t>3</w:t>
            </w:r>
          </w:p>
        </w:tc>
        <w:tc>
          <w:tcPr>
            <w:tcW w:w="4820" w:type="dxa"/>
            <w:gridSpan w:val="2"/>
            <w:shd w:val="clear" w:color="auto" w:fill="auto"/>
            <w:vAlign w:val="center"/>
          </w:tcPr>
          <w:p w:rsidR="00786420" w:rsidRPr="00BB2644" w:rsidRDefault="00786420" w:rsidP="00BB2644">
            <w:pPr>
              <w:rPr>
                <w:color w:val="000000"/>
                <w:sz w:val="22"/>
                <w:szCs w:val="22"/>
              </w:rPr>
            </w:pPr>
            <w:r>
              <w:rPr>
                <w:color w:val="000000"/>
                <w:sz w:val="22"/>
                <w:szCs w:val="22"/>
              </w:rPr>
              <w:t>Je oznámenie  o vyhlásení verejného obstarávania v súlade s návrhom súťažných podkladov?</w:t>
            </w:r>
          </w:p>
        </w:tc>
        <w:tc>
          <w:tcPr>
            <w:tcW w:w="567" w:type="dxa"/>
            <w:shd w:val="clear" w:color="auto" w:fill="auto"/>
            <w:vAlign w:val="center"/>
          </w:tcPr>
          <w:p w:rsidR="00786420" w:rsidRPr="00BB2644" w:rsidRDefault="00786420" w:rsidP="00BB2644">
            <w:pPr>
              <w:jc w:val="center"/>
              <w:rPr>
                <w:color w:val="000000"/>
                <w:sz w:val="22"/>
                <w:szCs w:val="22"/>
              </w:rPr>
            </w:pPr>
          </w:p>
        </w:tc>
        <w:tc>
          <w:tcPr>
            <w:tcW w:w="567" w:type="dxa"/>
            <w:shd w:val="clear" w:color="auto" w:fill="auto"/>
            <w:vAlign w:val="center"/>
          </w:tcPr>
          <w:p w:rsidR="00786420" w:rsidRPr="00BB2644" w:rsidRDefault="00786420" w:rsidP="00BB2644">
            <w:pPr>
              <w:jc w:val="center"/>
              <w:rPr>
                <w:color w:val="000000"/>
                <w:sz w:val="22"/>
                <w:szCs w:val="22"/>
              </w:rPr>
            </w:pPr>
          </w:p>
        </w:tc>
        <w:tc>
          <w:tcPr>
            <w:tcW w:w="776" w:type="dxa"/>
            <w:shd w:val="clear" w:color="auto" w:fill="auto"/>
            <w:vAlign w:val="center"/>
          </w:tcPr>
          <w:p w:rsidR="00786420" w:rsidRPr="00BB2644" w:rsidRDefault="00786420" w:rsidP="00BB2644">
            <w:pPr>
              <w:jc w:val="center"/>
              <w:rPr>
                <w:color w:val="000000"/>
                <w:sz w:val="22"/>
                <w:szCs w:val="22"/>
              </w:rPr>
            </w:pPr>
          </w:p>
        </w:tc>
        <w:tc>
          <w:tcPr>
            <w:tcW w:w="1775" w:type="dxa"/>
            <w:shd w:val="clear" w:color="auto" w:fill="auto"/>
            <w:vAlign w:val="center"/>
          </w:tcPr>
          <w:p w:rsidR="00786420" w:rsidRPr="00BB2644" w:rsidRDefault="00786420"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1268"/>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Pr>
                <w:color w:val="000000"/>
                <w:sz w:val="22"/>
                <w:szCs w:val="22"/>
              </w:rPr>
              <w:t>10</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1267"/>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63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Pr>
                <w:color w:val="000000"/>
                <w:sz w:val="22"/>
                <w:szCs w:val="22"/>
              </w:rPr>
              <w:t>11</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630"/>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845"/>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Pr>
                <w:color w:val="000000"/>
                <w:sz w:val="22"/>
                <w:szCs w:val="22"/>
              </w:rPr>
              <w:t>12</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r>
            <w:r w:rsidRPr="00BB2644">
              <w:rPr>
                <w:color w:val="000000"/>
                <w:sz w:val="22"/>
                <w:szCs w:val="22"/>
              </w:rPr>
              <w:lastRenderedPageBreak/>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845"/>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759"/>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Pr>
                <w:color w:val="000000"/>
                <w:sz w:val="22"/>
                <w:szCs w:val="22"/>
              </w:rPr>
              <w:t>13</w:t>
            </w:r>
          </w:p>
        </w:tc>
        <w:tc>
          <w:tcPr>
            <w:tcW w:w="4820" w:type="dxa"/>
            <w:gridSpan w:val="2"/>
            <w:vMerge w:val="restart"/>
            <w:shd w:val="clear" w:color="auto" w:fill="auto"/>
            <w:vAlign w:val="center"/>
            <w:hideMark/>
          </w:tcPr>
          <w:p w:rsidR="000C3F5F" w:rsidRDefault="000C3F5F"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r>
          </w:p>
          <w:p w:rsidR="000C3F5F" w:rsidRDefault="000C3F5F" w:rsidP="00BB2644">
            <w:pPr>
              <w:rPr>
                <w:color w:val="000000"/>
                <w:sz w:val="22"/>
                <w:szCs w:val="22"/>
              </w:rPr>
            </w:pPr>
            <w:r w:rsidRPr="00BB2644">
              <w:rPr>
                <w:color w:val="000000"/>
                <w:sz w:val="22"/>
                <w:szCs w:val="22"/>
              </w:rPr>
              <w:t>b) Uvádza verejný obstarávateľ v oznámení o vyhlásení VO alebo v jeho ekvivalente  kritériá na vyhodnotenie ponúk?</w:t>
            </w:r>
            <w:r w:rsidRPr="00BB2644">
              <w:rPr>
                <w:color w:val="000000"/>
                <w:sz w:val="22"/>
                <w:szCs w:val="22"/>
              </w:rPr>
              <w:br w:type="page"/>
            </w:r>
          </w:p>
          <w:p w:rsidR="000C3F5F" w:rsidRDefault="000C3F5F" w:rsidP="00BB2644">
            <w:pPr>
              <w:rPr>
                <w:color w:val="000000"/>
                <w:sz w:val="22"/>
                <w:szCs w:val="22"/>
              </w:rPr>
            </w:pPr>
            <w:r w:rsidRPr="00BB2644">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r>
          </w:p>
          <w:p w:rsidR="000C3F5F" w:rsidRPr="00BB2644" w:rsidRDefault="000C3F5F" w:rsidP="00BB2644">
            <w:pPr>
              <w:rPr>
                <w:color w:val="000000"/>
                <w:sz w:val="22"/>
                <w:szCs w:val="22"/>
              </w:rPr>
            </w:pPr>
            <w:r w:rsidRPr="00BB2644">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757"/>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757"/>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757"/>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845"/>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Pr>
                <w:color w:val="000000"/>
                <w:sz w:val="22"/>
                <w:szCs w:val="22"/>
              </w:rPr>
              <w:t>15</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845"/>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Default="00C35C73" w:rsidP="00C35C73">
            <w:pPr>
              <w:jc w:val="both"/>
              <w:rPr>
                <w:b/>
                <w:sz w:val="20"/>
                <w:szCs w:val="20"/>
              </w:rPr>
            </w:pPr>
            <w:r w:rsidRPr="00BD2FCC">
              <w:rPr>
                <w:b/>
                <w:sz w:val="20"/>
                <w:szCs w:val="20"/>
              </w:rPr>
              <w:t>VYJADRENIE</w:t>
            </w:r>
          </w:p>
          <w:p w:rsidR="000C1AA0" w:rsidRPr="00BD2FCC" w:rsidRDefault="000C1AA0" w:rsidP="00C35C73">
            <w:pPr>
              <w:jc w:val="both"/>
              <w:rPr>
                <w:b/>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3"/>
              <w:t>[1]</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14"/>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15"/>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6" w:name="KZ_6"/>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- 2. ex-</w:t>
            </w:r>
            <w:proofErr w:type="spellStart"/>
            <w:r w:rsidR="00A46A14" w:rsidRPr="00A46A14">
              <w:rPr>
                <w:b/>
                <w:bCs/>
                <w:color w:val="FFFFFF"/>
              </w:rPr>
              <w:t>ante</w:t>
            </w:r>
            <w:proofErr w:type="spellEnd"/>
            <w:r w:rsidR="00A46A14" w:rsidRPr="00A46A14">
              <w:rPr>
                <w:b/>
                <w:bCs/>
                <w:color w:val="FFFFFF"/>
              </w:rPr>
              <w:t xml:space="preserve"> kontrola</w:t>
            </w:r>
          </w:p>
        </w:tc>
      </w:tr>
      <w:bookmarkEnd w:id="6"/>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5C53" w:rsidRDefault="00310979" w:rsidP="00BB2644">
            <w:pPr>
              <w:rPr>
                <w:color w:val="000000"/>
                <w:sz w:val="22"/>
                <w:szCs w:val="20"/>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2. ex-</w:t>
            </w:r>
            <w:proofErr w:type="spellStart"/>
            <w:r w:rsidRPr="00BB5C53">
              <w:rPr>
                <w:color w:val="000000"/>
                <w:sz w:val="22"/>
                <w:szCs w:val="20"/>
              </w:rPr>
              <w:t>ante</w:t>
            </w:r>
            <w:proofErr w:type="spellEnd"/>
            <w:r w:rsidRPr="00BB5C53">
              <w:rPr>
                <w:color w:val="000000"/>
                <w:sz w:val="22"/>
                <w:szCs w:val="20"/>
              </w:rPr>
              <w:t xml:space="preserv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rPr>
            </w:pPr>
            <w:r w:rsidRPr="00BB2644">
              <w:rPr>
                <w:b/>
                <w:bCs/>
                <w:color w:val="FFFFFF"/>
              </w:rPr>
              <w:t>P. č.</w:t>
            </w:r>
          </w:p>
        </w:tc>
        <w:tc>
          <w:tcPr>
            <w:tcW w:w="4820" w:type="dxa"/>
            <w:gridSpan w:val="2"/>
            <w:shd w:val="clear" w:color="000000" w:fill="60497A"/>
            <w:vAlign w:val="center"/>
            <w:hideMark/>
          </w:tcPr>
          <w:p w:rsidR="00BB2644" w:rsidRPr="00BB2644" w:rsidRDefault="00BB2644" w:rsidP="00BB2644">
            <w:pPr>
              <w:jc w:val="center"/>
              <w:rPr>
                <w:b/>
                <w:bCs/>
                <w:color w:val="FFFFFF"/>
              </w:rPr>
            </w:pPr>
            <w:r w:rsidRPr="00BB2644">
              <w:rPr>
                <w:b/>
                <w:bCs/>
                <w:color w:val="FFFFFF"/>
              </w:rPr>
              <w:t>Kontrolné otázky</w:t>
            </w:r>
          </w:p>
        </w:tc>
        <w:tc>
          <w:tcPr>
            <w:tcW w:w="567" w:type="dxa"/>
            <w:shd w:val="clear" w:color="000000" w:fill="60497A"/>
            <w:vAlign w:val="center"/>
            <w:hideMark/>
          </w:tcPr>
          <w:p w:rsidR="00BB2644" w:rsidRPr="00BB2644" w:rsidRDefault="00BB2644" w:rsidP="00BB2644">
            <w:pPr>
              <w:jc w:val="center"/>
              <w:rPr>
                <w:b/>
                <w:bCs/>
                <w:color w:val="FFFFFF"/>
              </w:rPr>
            </w:pPr>
            <w:r w:rsidRPr="00BB2644">
              <w:rPr>
                <w:b/>
                <w:bCs/>
                <w:color w:val="FFFFFF"/>
              </w:rPr>
              <w:t>áno</w:t>
            </w:r>
          </w:p>
        </w:tc>
        <w:tc>
          <w:tcPr>
            <w:tcW w:w="567" w:type="dxa"/>
            <w:shd w:val="clear" w:color="000000" w:fill="60497A"/>
            <w:vAlign w:val="center"/>
            <w:hideMark/>
          </w:tcPr>
          <w:p w:rsidR="00BB2644" w:rsidRPr="00BB2644" w:rsidRDefault="00BB2644" w:rsidP="00BB2644">
            <w:pPr>
              <w:jc w:val="center"/>
              <w:rPr>
                <w:b/>
                <w:bCs/>
                <w:color w:val="FFFFFF"/>
              </w:rPr>
            </w:pPr>
            <w:r w:rsidRPr="00BB2644">
              <w:rPr>
                <w:b/>
                <w:bCs/>
                <w:color w:val="FFFFFF"/>
              </w:rPr>
              <w:t>nie</w:t>
            </w:r>
          </w:p>
        </w:tc>
        <w:tc>
          <w:tcPr>
            <w:tcW w:w="709" w:type="dxa"/>
            <w:shd w:val="clear" w:color="000000" w:fill="60497A"/>
            <w:vAlign w:val="center"/>
            <w:hideMark/>
          </w:tcPr>
          <w:p w:rsidR="00BB2644" w:rsidRPr="00BB2644" w:rsidRDefault="00BB2644" w:rsidP="00BB2644">
            <w:pPr>
              <w:jc w:val="center"/>
              <w:rPr>
                <w:b/>
                <w:bCs/>
                <w:color w:val="FFFFFF"/>
              </w:rPr>
            </w:pPr>
            <w:r w:rsidRPr="00BB2644">
              <w:rPr>
                <w:b/>
                <w:bCs/>
                <w:color w:val="FFFFFF"/>
              </w:rPr>
              <w:t>netýka sa</w:t>
            </w:r>
          </w:p>
        </w:tc>
        <w:tc>
          <w:tcPr>
            <w:tcW w:w="1842" w:type="dxa"/>
            <w:shd w:val="clear" w:color="000000" w:fill="60497A"/>
            <w:vAlign w:val="center"/>
            <w:hideMark/>
          </w:tcPr>
          <w:p w:rsidR="00BB2644" w:rsidRPr="00BB2644" w:rsidRDefault="00BB2644" w:rsidP="00BB2644">
            <w:pPr>
              <w:jc w:val="center"/>
              <w:rPr>
                <w:b/>
                <w:bCs/>
                <w:color w:val="FFFFFF"/>
              </w:rPr>
            </w:pPr>
            <w:r w:rsidRPr="00BB2644">
              <w:rPr>
                <w:b/>
                <w:bCs/>
                <w:color w:val="FFFFFF"/>
              </w:rPr>
              <w:t>Poznámka</w:t>
            </w:r>
          </w:p>
        </w:tc>
      </w:tr>
      <w:tr w:rsidR="000C3F5F" w:rsidRPr="00BB2644" w:rsidTr="000C3F5F">
        <w:trPr>
          <w:trHeight w:val="758"/>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75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114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0C3F5F" w:rsidRPr="00BB2644" w:rsidRDefault="000C3F5F"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w:t>
            </w:r>
            <w:proofErr w:type="spellStart"/>
            <w:r w:rsidRPr="00BB2644">
              <w:rPr>
                <w:sz w:val="22"/>
                <w:szCs w:val="22"/>
              </w:rPr>
              <w:t>ante</w:t>
            </w:r>
            <w:proofErr w:type="spellEnd"/>
            <w:r w:rsidRPr="00BB2644">
              <w:rPr>
                <w:sz w:val="22"/>
                <w:szCs w:val="22"/>
              </w:rPr>
              <w:t xml:space="preserve"> kontroly a dokumentáciou schválenou v rámci tejto ex-</w:t>
            </w:r>
            <w:proofErr w:type="spellStart"/>
            <w:r w:rsidRPr="00BB2644">
              <w:rPr>
                <w:sz w:val="22"/>
                <w:szCs w:val="22"/>
              </w:rPr>
              <w:t>ante</w:t>
            </w:r>
            <w:proofErr w:type="spellEnd"/>
            <w:r w:rsidRPr="00BB2644">
              <w:rPr>
                <w:sz w:val="22"/>
                <w:szCs w:val="22"/>
              </w:rPr>
              <w:t xml:space="preserve"> kontroly?</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114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101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 xml:space="preserve">a) Posudzoval verejný obstarávateľ splnenie podmienok účasti vo </w:t>
            </w:r>
            <w:proofErr w:type="spellStart"/>
            <w:r w:rsidRPr="00BB2644">
              <w:rPr>
                <w:color w:val="000000"/>
                <w:sz w:val="22"/>
                <w:szCs w:val="22"/>
              </w:rPr>
              <w:t>VO</w:t>
            </w:r>
            <w:proofErr w:type="spellEnd"/>
            <w:r w:rsidRPr="00BB2644">
              <w:rPr>
                <w:color w:val="000000"/>
                <w:sz w:val="22"/>
                <w:szCs w:val="22"/>
              </w:rPr>
              <w:t xml:space="preserve">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101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101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885"/>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885"/>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Bolo vysvetlenie požiadaviek uvedených v oznámení o vyhlásení VO alebo v oznámení použitom ako výzva na súťaž, podmienok účasti vo </w:t>
            </w:r>
            <w:proofErr w:type="spellStart"/>
            <w:r w:rsidRPr="00BB2644">
              <w:rPr>
                <w:color w:val="000000"/>
                <w:sz w:val="22"/>
                <w:szCs w:val="22"/>
              </w:rPr>
              <w:t>VO</w:t>
            </w:r>
            <w:proofErr w:type="spellEnd"/>
            <w:r w:rsidRPr="00BB2644">
              <w:rPr>
                <w:color w:val="000000"/>
                <w:sz w:val="22"/>
                <w:szCs w:val="22"/>
              </w:rPr>
              <w:t>,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002C" w:rsidRPr="00BB2644" w:rsidTr="00EA002C">
        <w:trPr>
          <w:trHeight w:val="759"/>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EA002C" w:rsidRDefault="00EA002C" w:rsidP="00BB2644">
            <w:pPr>
              <w:rPr>
                <w:color w:val="000000"/>
                <w:sz w:val="22"/>
                <w:szCs w:val="22"/>
              </w:rPr>
            </w:pPr>
            <w:r w:rsidRPr="00BB2644">
              <w:rPr>
                <w:color w:val="000000"/>
                <w:sz w:val="22"/>
                <w:szCs w:val="22"/>
              </w:rPr>
              <w:t>a) Bola komisia na vyhodnotenie ponúk zriadená v súlade so ZVO?</w:t>
            </w:r>
          </w:p>
          <w:p w:rsidR="00EA002C" w:rsidRDefault="00EA002C" w:rsidP="00BB2644">
            <w:pPr>
              <w:rPr>
                <w:color w:val="000000"/>
                <w:sz w:val="22"/>
                <w:szCs w:val="22"/>
              </w:rPr>
            </w:pPr>
            <w:r w:rsidRPr="00BB2644">
              <w:rPr>
                <w:color w:val="000000"/>
                <w:sz w:val="22"/>
                <w:szCs w:val="22"/>
              </w:rPr>
              <w:lastRenderedPageBreak/>
              <w:br w:type="page"/>
              <w:t>b) Ak ide o nadlimitnú zákazku, ktorej hodnota je najmenej 10 miliónov eur, bola na vyhodnotenie ponúk zriadená najmenej päťčlenná komisia?</w:t>
            </w:r>
            <w:r w:rsidRPr="00BB2644">
              <w:rPr>
                <w:color w:val="000000"/>
                <w:sz w:val="22"/>
                <w:szCs w:val="22"/>
              </w:rPr>
              <w:br w:type="page"/>
            </w:r>
          </w:p>
          <w:p w:rsidR="00EA002C" w:rsidRDefault="00EA002C"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EA002C" w:rsidRPr="00BB2644" w:rsidRDefault="00EA002C"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EA002C">
        <w:trPr>
          <w:trHeight w:val="1395"/>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EA002C" w:rsidRPr="00BB2644" w:rsidRDefault="00EA002C" w:rsidP="00E7460E">
            <w:pPr>
              <w:rPr>
                <w:color w:val="000000"/>
                <w:sz w:val="22"/>
                <w:szCs w:val="22"/>
              </w:rPr>
            </w:pPr>
            <w:r>
              <w:rPr>
                <w:color w:val="000000"/>
                <w:sz w:val="22"/>
                <w:szCs w:val="22"/>
              </w:rPr>
              <w:t xml:space="preserve">a) </w:t>
            </w:r>
            <w:r w:rsidRPr="00BB2644">
              <w:rPr>
                <w:color w:val="000000"/>
                <w:sz w:val="22"/>
                <w:szCs w:val="22"/>
              </w:rPr>
              <w:t>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r>
            <w:r>
              <w:rPr>
                <w:color w:val="000000"/>
                <w:sz w:val="22"/>
                <w:szCs w:val="22"/>
              </w:rPr>
              <w:t xml:space="preserve">b) </w:t>
            </w:r>
            <w:r w:rsidRPr="00BB2644">
              <w:rPr>
                <w:color w:val="000000"/>
                <w:sz w:val="22"/>
                <w:szCs w:val="22"/>
              </w:rPr>
              <w:t>Požiadala komisia  písomne  uchádzačov o vysvetlenie ponuky a nedošlo vysvetlením ponuky k jej zmene?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9C68C1">
        <w:trPr>
          <w:trHeight w:val="1101"/>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EA002C">
        <w:trPr>
          <w:trHeight w:val="1013"/>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10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002C" w:rsidRPr="00BB2644" w:rsidTr="00EA002C">
        <w:trPr>
          <w:trHeight w:val="912"/>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r>
            <w:r w:rsidRPr="00BB2644">
              <w:rPr>
                <w:color w:val="000000"/>
                <w:sz w:val="22"/>
                <w:szCs w:val="22"/>
              </w:rPr>
              <w:lastRenderedPageBreak/>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EA002C">
        <w:trPr>
          <w:trHeight w:val="1395"/>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1395"/>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631B3F" w:rsidRPr="00BB2644" w:rsidTr="00631B3F">
        <w:trPr>
          <w:trHeight w:val="845"/>
        </w:trPr>
        <w:tc>
          <w:tcPr>
            <w:tcW w:w="582" w:type="dxa"/>
            <w:vMerge w:val="restart"/>
            <w:shd w:val="clear" w:color="auto" w:fill="auto"/>
            <w:noWrap/>
            <w:vAlign w:val="center"/>
          </w:tcPr>
          <w:p w:rsidR="00631B3F" w:rsidRPr="00BB2644" w:rsidRDefault="00631B3F" w:rsidP="00BB2644">
            <w:pPr>
              <w:jc w:val="center"/>
              <w:rPr>
                <w:color w:val="000000"/>
                <w:sz w:val="22"/>
                <w:szCs w:val="22"/>
              </w:rPr>
            </w:pPr>
            <w:r>
              <w:rPr>
                <w:color w:val="000000"/>
                <w:sz w:val="22"/>
                <w:szCs w:val="22"/>
              </w:rPr>
              <w:t>17</w:t>
            </w:r>
          </w:p>
        </w:tc>
        <w:tc>
          <w:tcPr>
            <w:tcW w:w="4820" w:type="dxa"/>
            <w:gridSpan w:val="2"/>
            <w:vMerge w:val="restart"/>
            <w:shd w:val="clear" w:color="auto" w:fill="auto"/>
            <w:vAlign w:val="center"/>
          </w:tcPr>
          <w:p w:rsidR="00631B3F" w:rsidRPr="0048257F" w:rsidRDefault="00631B3F" w:rsidP="00631B3F">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631B3F" w:rsidRPr="0048257F" w:rsidRDefault="00631B3F" w:rsidP="00631B3F">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631B3F" w:rsidRPr="00BB2644" w:rsidRDefault="00631B3F" w:rsidP="00631B3F">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631B3F" w:rsidRPr="00BB2644" w:rsidTr="00BB5C53">
        <w:trPr>
          <w:trHeight w:val="845"/>
        </w:trPr>
        <w:tc>
          <w:tcPr>
            <w:tcW w:w="582" w:type="dxa"/>
            <w:vMerge/>
            <w:shd w:val="clear" w:color="auto" w:fill="auto"/>
            <w:noWrap/>
            <w:vAlign w:val="center"/>
          </w:tcPr>
          <w:p w:rsidR="00631B3F" w:rsidRDefault="00631B3F" w:rsidP="00BB2644">
            <w:pPr>
              <w:jc w:val="center"/>
              <w:rPr>
                <w:color w:val="000000"/>
                <w:sz w:val="22"/>
                <w:szCs w:val="22"/>
              </w:rPr>
            </w:pPr>
          </w:p>
        </w:tc>
        <w:tc>
          <w:tcPr>
            <w:tcW w:w="4820" w:type="dxa"/>
            <w:gridSpan w:val="2"/>
            <w:vMerge/>
            <w:shd w:val="clear" w:color="auto" w:fill="auto"/>
            <w:vAlign w:val="center"/>
          </w:tcPr>
          <w:p w:rsidR="00631B3F" w:rsidRPr="0048257F" w:rsidRDefault="00631B3F" w:rsidP="00631B3F">
            <w:pP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631B3F" w:rsidRPr="00BB2644" w:rsidTr="00BB5C53">
        <w:trPr>
          <w:trHeight w:val="845"/>
        </w:trPr>
        <w:tc>
          <w:tcPr>
            <w:tcW w:w="582" w:type="dxa"/>
            <w:vMerge/>
            <w:shd w:val="clear" w:color="auto" w:fill="auto"/>
            <w:noWrap/>
            <w:vAlign w:val="center"/>
          </w:tcPr>
          <w:p w:rsidR="00631B3F" w:rsidRDefault="00631B3F" w:rsidP="00BB2644">
            <w:pPr>
              <w:jc w:val="center"/>
              <w:rPr>
                <w:color w:val="000000"/>
                <w:sz w:val="22"/>
                <w:szCs w:val="22"/>
              </w:rPr>
            </w:pPr>
          </w:p>
        </w:tc>
        <w:tc>
          <w:tcPr>
            <w:tcW w:w="4820" w:type="dxa"/>
            <w:gridSpan w:val="2"/>
            <w:vMerge/>
            <w:shd w:val="clear" w:color="auto" w:fill="auto"/>
            <w:vAlign w:val="center"/>
          </w:tcPr>
          <w:p w:rsidR="00631B3F" w:rsidRPr="0048257F" w:rsidRDefault="00631B3F" w:rsidP="00631B3F">
            <w:pP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19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6"/>
              <w:t>[1]</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9503C9">
            <w:pPr>
              <w:rPr>
                <w:b/>
                <w:bCs/>
                <w:sz w:val="22"/>
                <w:szCs w:val="22"/>
              </w:rPr>
            </w:pPr>
            <w:r w:rsidRPr="00BB2644">
              <w:rPr>
                <w:b/>
                <w:bCs/>
                <w:sz w:val="22"/>
                <w:szCs w:val="22"/>
              </w:rPr>
              <w:t>Kontrolu vykonal</w:t>
            </w:r>
            <w:r w:rsidR="009503C9">
              <w:rPr>
                <w:rStyle w:val="Odkaznapoznmkupodiarou"/>
                <w:b/>
                <w:bCs/>
                <w:sz w:val="22"/>
                <w:szCs w:val="22"/>
              </w:rPr>
              <w:footnoteReference w:customMarkFollows="1" w:id="17"/>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18"/>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8" w:name="KZ_7"/>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následná ex-post kontrola</w:t>
            </w:r>
          </w:p>
        </w:tc>
      </w:tr>
      <w:bookmarkEnd w:id="8"/>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90C97" w:rsidRPr="00BB2644" w:rsidTr="00F90C97">
        <w:trPr>
          <w:trHeight w:val="444"/>
        </w:trPr>
        <w:tc>
          <w:tcPr>
            <w:tcW w:w="582" w:type="dxa"/>
            <w:vMerge w:val="restart"/>
            <w:shd w:val="clear" w:color="auto" w:fill="auto"/>
            <w:noWrap/>
            <w:vAlign w:val="center"/>
            <w:hideMark/>
          </w:tcPr>
          <w:p w:rsidR="00F90C97" w:rsidRPr="00BB2644" w:rsidRDefault="00F90C97"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F90C97" w:rsidRDefault="00F90C97" w:rsidP="00CC5092">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F90C97" w:rsidRPr="00BB2644" w:rsidRDefault="00F90C97" w:rsidP="00CC5092">
            <w:pPr>
              <w:rPr>
                <w:color w:val="000000"/>
                <w:sz w:val="22"/>
                <w:szCs w:val="22"/>
              </w:rPr>
            </w:pPr>
            <w:r>
              <w:rPr>
                <w:color w:val="000000"/>
                <w:sz w:val="22"/>
                <w:szCs w:val="22"/>
              </w:rPr>
              <w:t>d) Je zmluva uzavretá v lehote viazanosti ponúk?</w:t>
            </w:r>
            <w:r w:rsidRPr="00BB2644">
              <w:rPr>
                <w:color w:val="000000"/>
                <w:sz w:val="22"/>
                <w:szCs w:val="22"/>
              </w:rPr>
              <w:t xml:space="preserve"> </w:t>
            </w:r>
          </w:p>
        </w:tc>
        <w:tc>
          <w:tcPr>
            <w:tcW w:w="567"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kontrolované verejné obstarávanie v súlade so závermi vykonanej 1. a 2. ex-</w:t>
            </w:r>
            <w:proofErr w:type="spellStart"/>
            <w:r w:rsidRPr="00BB2644">
              <w:rPr>
                <w:color w:val="000000"/>
                <w:sz w:val="22"/>
                <w:szCs w:val="22"/>
              </w:rPr>
              <w:t>ante</w:t>
            </w:r>
            <w:proofErr w:type="spellEnd"/>
            <w:r w:rsidRPr="00BB2644">
              <w:rPr>
                <w:color w:val="000000"/>
                <w:sz w:val="22"/>
                <w:szCs w:val="22"/>
              </w:rPr>
              <w:t xml:space="preserve"> kontroly a dokumentáciou schválenou v rámci týchto ex-</w:t>
            </w:r>
            <w:proofErr w:type="spellStart"/>
            <w:r w:rsidRPr="00BB2644">
              <w:rPr>
                <w:color w:val="000000"/>
                <w:sz w:val="22"/>
                <w:szCs w:val="22"/>
              </w:rPr>
              <w:t>ante</w:t>
            </w:r>
            <w:proofErr w:type="spellEnd"/>
            <w:r w:rsidRPr="00BB2644">
              <w:rPr>
                <w:color w:val="000000"/>
                <w:sz w:val="22"/>
                <w:szCs w:val="22"/>
              </w:rPr>
              <w:t xml:space="preserve"> kontrol?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BB5C53">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9"/>
              <w:t>[1]</w:t>
            </w:r>
          </w:p>
          <w:p w:rsidR="000C1AA0" w:rsidRPr="00A54276" w:rsidRDefault="000C1AA0" w:rsidP="000C1AA0">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20"/>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21"/>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9" w:name="KZ_8"/>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štandardná ex-post kontrola</w:t>
            </w:r>
          </w:p>
        </w:tc>
      </w:tr>
      <w:bookmarkEnd w:id="9"/>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4569" w:rsidRPr="00BB2644" w:rsidTr="00EA4569">
        <w:trPr>
          <w:trHeight w:val="873"/>
        </w:trPr>
        <w:tc>
          <w:tcPr>
            <w:tcW w:w="582" w:type="dxa"/>
            <w:vMerge w:val="restart"/>
            <w:shd w:val="clear" w:color="auto" w:fill="auto"/>
            <w:noWrap/>
            <w:vAlign w:val="center"/>
            <w:hideMark/>
          </w:tcPr>
          <w:p w:rsidR="00EA4569" w:rsidRPr="00BB2644" w:rsidRDefault="00EA4569"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EA4569" w:rsidRPr="00BB2644" w:rsidRDefault="00EA4569"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1268"/>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26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63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lastRenderedPageBreak/>
              <w:t>10</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63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67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67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67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759"/>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84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84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84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758"/>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114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FA39DB" w:rsidRPr="00BB2644" w:rsidRDefault="00FA39D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w:t>
            </w:r>
            <w:proofErr w:type="spellStart"/>
            <w:r w:rsidRPr="00BB2644">
              <w:rPr>
                <w:sz w:val="22"/>
                <w:szCs w:val="22"/>
              </w:rPr>
              <w:t>ante</w:t>
            </w:r>
            <w:proofErr w:type="spellEnd"/>
            <w:r w:rsidRPr="00BB2644">
              <w:rPr>
                <w:sz w:val="22"/>
                <w:szCs w:val="22"/>
              </w:rPr>
              <w:t xml:space="preserve"> kontroly a dokumentáciou schválenou v rámci tejto ex-</w:t>
            </w:r>
            <w:proofErr w:type="spellStart"/>
            <w:r w:rsidRPr="00BB2644">
              <w:rPr>
                <w:sz w:val="22"/>
                <w:szCs w:val="22"/>
              </w:rPr>
              <w:t>ante</w:t>
            </w:r>
            <w:proofErr w:type="spellEnd"/>
            <w:r w:rsidRPr="00BB2644">
              <w:rPr>
                <w:sz w:val="22"/>
                <w:szCs w:val="22"/>
              </w:rPr>
              <w:t xml:space="preserve"> kontroly?</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14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101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lastRenderedPageBreak/>
              <w:t>18</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 xml:space="preserve">a) Posudzoval verejný obstarávateľ splnenie podmienok účasti vo </w:t>
            </w:r>
            <w:proofErr w:type="spellStart"/>
            <w:r w:rsidRPr="00BB2644">
              <w:rPr>
                <w:color w:val="000000"/>
                <w:sz w:val="22"/>
                <w:szCs w:val="22"/>
              </w:rPr>
              <w:t>VO</w:t>
            </w:r>
            <w:proofErr w:type="spellEnd"/>
            <w:r w:rsidRPr="00BB2644">
              <w:rPr>
                <w:color w:val="000000"/>
                <w:sz w:val="22"/>
                <w:szCs w:val="22"/>
              </w:rPr>
              <w:t xml:space="preserve">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01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101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88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88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Bolo vysvetlenie požiadaviek uvedených v oznámení o vyhlásení VO alebo v oznámení použitom ako výzva na súťaž, podmienok účasti vo </w:t>
            </w:r>
            <w:proofErr w:type="spellStart"/>
            <w:r w:rsidRPr="00BB2644">
              <w:rPr>
                <w:color w:val="000000"/>
                <w:sz w:val="22"/>
                <w:szCs w:val="22"/>
              </w:rPr>
              <w:t>VO</w:t>
            </w:r>
            <w:proofErr w:type="spellEnd"/>
            <w:r w:rsidRPr="00BB2644">
              <w:rPr>
                <w:color w:val="000000"/>
                <w:sz w:val="22"/>
                <w:szCs w:val="22"/>
              </w:rPr>
              <w:t>,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C6CCE" w:rsidRPr="00BB2644" w:rsidTr="003C6CCE">
        <w:trPr>
          <w:trHeight w:val="759"/>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395"/>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Pr>
                <w:color w:val="000000"/>
                <w:sz w:val="22"/>
                <w:szCs w:val="22"/>
              </w:rPr>
              <w:t xml:space="preserve">a) </w:t>
            </w:r>
            <w:r w:rsidRPr="00BB2644">
              <w:rPr>
                <w:color w:val="000000"/>
                <w:sz w:val="22"/>
                <w:szCs w:val="22"/>
              </w:rPr>
              <w:t xml:space="preserve">Vyhodnotila komisia ponuky z hľadiska splnenia požiadaviek verejného obstarávateľa na predmet zákazky a náležitosti ponuky a vylúčila ponuky, ktoré nespĺňajú požiadavky na predmet zákazky uvedené v oznámení o vyhlásení VO alebo v </w:t>
            </w:r>
            <w:r w:rsidRPr="00BB2644">
              <w:rPr>
                <w:color w:val="000000"/>
                <w:sz w:val="22"/>
                <w:szCs w:val="22"/>
              </w:rPr>
              <w:lastRenderedPageBreak/>
              <w:t>oznámení použitom ako výzva na súťaž a v súťažných podkladoch?</w:t>
            </w:r>
            <w:r w:rsidRPr="00BB2644">
              <w:rPr>
                <w:color w:val="000000"/>
                <w:sz w:val="22"/>
                <w:szCs w:val="22"/>
              </w:rPr>
              <w:br/>
            </w:r>
            <w:r w:rsidRPr="00BB2644">
              <w:rPr>
                <w:color w:val="000000"/>
                <w:sz w:val="22"/>
                <w:szCs w:val="22"/>
              </w:rPr>
              <w:br/>
            </w:r>
            <w:r>
              <w:rPr>
                <w:color w:val="000000"/>
                <w:sz w:val="22"/>
                <w:szCs w:val="22"/>
              </w:rPr>
              <w:t xml:space="preserve">b) </w:t>
            </w:r>
            <w:r w:rsidRPr="00BB2644">
              <w:rPr>
                <w:color w:val="000000"/>
                <w:sz w:val="22"/>
                <w:szCs w:val="22"/>
              </w:rPr>
              <w:t>Požiadala komisia  písomne  uchádzačov o vysvetlenie ponuky a nedošlo vysvetlením ponuky k jej zmene?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395"/>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013"/>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0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C6CCE" w:rsidRPr="00BB2644" w:rsidTr="003C6CCE">
        <w:trPr>
          <w:trHeight w:val="912"/>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27</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395"/>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28</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395"/>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A1EF7" w:rsidRPr="00BB2644" w:rsidTr="00BA1EF7">
        <w:trPr>
          <w:trHeight w:val="845"/>
        </w:trPr>
        <w:tc>
          <w:tcPr>
            <w:tcW w:w="582" w:type="dxa"/>
            <w:vMerge w:val="restart"/>
            <w:shd w:val="clear" w:color="auto" w:fill="auto"/>
            <w:noWrap/>
            <w:vAlign w:val="center"/>
          </w:tcPr>
          <w:p w:rsidR="00BA1EF7" w:rsidRPr="00BB2644" w:rsidRDefault="00BA1EF7" w:rsidP="00BB2644">
            <w:pPr>
              <w:jc w:val="center"/>
              <w:rPr>
                <w:color w:val="000000"/>
                <w:sz w:val="22"/>
                <w:szCs w:val="22"/>
              </w:rPr>
            </w:pPr>
            <w:r>
              <w:rPr>
                <w:color w:val="000000"/>
                <w:sz w:val="22"/>
                <w:szCs w:val="22"/>
              </w:rPr>
              <w:t>31</w:t>
            </w:r>
          </w:p>
        </w:tc>
        <w:tc>
          <w:tcPr>
            <w:tcW w:w="4820" w:type="dxa"/>
            <w:gridSpan w:val="2"/>
            <w:vMerge w:val="restart"/>
            <w:shd w:val="clear" w:color="auto" w:fill="auto"/>
            <w:vAlign w:val="center"/>
          </w:tcPr>
          <w:p w:rsidR="00BA1EF7" w:rsidRPr="0048257F" w:rsidRDefault="00BA1EF7" w:rsidP="00BA1EF7">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BA1EF7" w:rsidRPr="0048257F" w:rsidRDefault="00BA1EF7" w:rsidP="00BA1EF7">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BA1EF7" w:rsidRPr="00BB2644" w:rsidRDefault="00BA1EF7" w:rsidP="00BA1EF7">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Default="00BA1EF7" w:rsidP="00BB2644">
            <w:pPr>
              <w:jc w:val="center"/>
              <w:rPr>
                <w:color w:val="000000"/>
                <w:sz w:val="22"/>
                <w:szCs w:val="22"/>
              </w:rPr>
            </w:pPr>
          </w:p>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845"/>
        </w:trPr>
        <w:tc>
          <w:tcPr>
            <w:tcW w:w="582" w:type="dxa"/>
            <w:vMerge/>
            <w:shd w:val="clear" w:color="auto" w:fill="auto"/>
            <w:noWrap/>
            <w:vAlign w:val="center"/>
          </w:tcPr>
          <w:p w:rsidR="00BA1EF7" w:rsidRDefault="00BA1EF7" w:rsidP="00BB2644">
            <w:pPr>
              <w:jc w:val="center"/>
              <w:rPr>
                <w:color w:val="000000"/>
                <w:sz w:val="22"/>
                <w:szCs w:val="22"/>
              </w:rPr>
            </w:pPr>
          </w:p>
        </w:tc>
        <w:tc>
          <w:tcPr>
            <w:tcW w:w="4820" w:type="dxa"/>
            <w:gridSpan w:val="2"/>
            <w:vMerge/>
            <w:shd w:val="clear" w:color="auto" w:fill="auto"/>
            <w:vAlign w:val="center"/>
          </w:tcPr>
          <w:p w:rsidR="00BA1EF7" w:rsidRPr="0048257F" w:rsidRDefault="00BA1EF7" w:rsidP="00BA1EF7">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845"/>
        </w:trPr>
        <w:tc>
          <w:tcPr>
            <w:tcW w:w="582" w:type="dxa"/>
            <w:vMerge/>
            <w:shd w:val="clear" w:color="auto" w:fill="auto"/>
            <w:noWrap/>
            <w:vAlign w:val="center"/>
          </w:tcPr>
          <w:p w:rsidR="00BA1EF7" w:rsidRDefault="00BA1EF7" w:rsidP="00BB2644">
            <w:pPr>
              <w:jc w:val="center"/>
              <w:rPr>
                <w:color w:val="000000"/>
                <w:sz w:val="22"/>
                <w:szCs w:val="22"/>
              </w:rPr>
            </w:pPr>
          </w:p>
        </w:tc>
        <w:tc>
          <w:tcPr>
            <w:tcW w:w="4820" w:type="dxa"/>
            <w:gridSpan w:val="2"/>
            <w:vMerge/>
            <w:shd w:val="clear" w:color="auto" w:fill="auto"/>
            <w:vAlign w:val="center"/>
          </w:tcPr>
          <w:p w:rsidR="00BA1EF7" w:rsidRPr="0048257F" w:rsidRDefault="00BA1EF7" w:rsidP="00BA1EF7">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A1EF7">
        <w:trPr>
          <w:trHeight w:val="444"/>
        </w:trPr>
        <w:tc>
          <w:tcPr>
            <w:tcW w:w="582" w:type="dxa"/>
            <w:vMerge w:val="restart"/>
            <w:shd w:val="clear" w:color="auto" w:fill="auto"/>
            <w:noWrap/>
            <w:vAlign w:val="center"/>
            <w:hideMark/>
          </w:tcPr>
          <w:p w:rsidR="00BA1EF7" w:rsidRPr="00BB2644" w:rsidRDefault="00BA1EF7" w:rsidP="00BB2644">
            <w:pPr>
              <w:jc w:val="center"/>
              <w:rPr>
                <w:color w:val="000000"/>
                <w:sz w:val="22"/>
                <w:szCs w:val="22"/>
              </w:rPr>
            </w:pPr>
            <w:r>
              <w:rPr>
                <w:color w:val="000000"/>
                <w:sz w:val="22"/>
                <w:szCs w:val="22"/>
              </w:rPr>
              <w:t>32</w:t>
            </w:r>
          </w:p>
        </w:tc>
        <w:tc>
          <w:tcPr>
            <w:tcW w:w="4820" w:type="dxa"/>
            <w:gridSpan w:val="2"/>
            <w:vMerge w:val="restart"/>
            <w:shd w:val="clear" w:color="auto" w:fill="auto"/>
            <w:vAlign w:val="center"/>
            <w:hideMark/>
          </w:tcPr>
          <w:p w:rsidR="00BA1EF7" w:rsidRPr="00BB2644" w:rsidRDefault="00BA1EF7"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t xml:space="preserve">                  </w:t>
            </w:r>
            <w:r w:rsidRPr="00CC5092">
              <w:rPr>
                <w:color w:val="000000"/>
                <w:sz w:val="22"/>
                <w:szCs w:val="22"/>
              </w:rPr>
              <w:t xml:space="preserve">d) Je zmluva uzavretá v lehote viazanosti ponúk? </w:t>
            </w:r>
            <w:r w:rsidRPr="00BB2644">
              <w:rPr>
                <w:color w:val="000000"/>
                <w:sz w:val="22"/>
                <w:szCs w:val="22"/>
              </w:rPr>
              <w:t xml:space="preserve"> </w:t>
            </w:r>
          </w:p>
        </w:tc>
        <w:tc>
          <w:tcPr>
            <w:tcW w:w="567"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0D05DA" w:rsidP="00BB2644">
            <w:pPr>
              <w:jc w:val="center"/>
              <w:rPr>
                <w:color w:val="000000"/>
                <w:sz w:val="22"/>
                <w:szCs w:val="22"/>
              </w:rPr>
            </w:pPr>
            <w:r>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BB5C53">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0D05DA" w:rsidP="00BB2644">
            <w:pPr>
              <w:jc w:val="center"/>
              <w:rPr>
                <w:color w:val="000000"/>
                <w:sz w:val="22"/>
                <w:szCs w:val="22"/>
              </w:rPr>
            </w:pPr>
            <w:r>
              <w:rPr>
                <w:color w:val="000000"/>
                <w:sz w:val="22"/>
                <w:szCs w:val="22"/>
              </w:rPr>
              <w:t>34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22"/>
              <w:t>[1]</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23"/>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24"/>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840116" w:rsidRDefault="00840116" w:rsidP="00066390"/>
    <w:p w:rsidR="00840116" w:rsidRDefault="00840116" w:rsidP="00066390"/>
    <w:p w:rsidR="001622F7" w:rsidRDefault="001622F7">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40116" w:rsidRPr="00840116" w:rsidTr="001622F7">
        <w:trPr>
          <w:trHeight w:val="645"/>
        </w:trPr>
        <w:tc>
          <w:tcPr>
            <w:tcW w:w="9087" w:type="dxa"/>
            <w:gridSpan w:val="7"/>
            <w:shd w:val="clear" w:color="000000" w:fill="60497A"/>
            <w:vAlign w:val="center"/>
            <w:hideMark/>
          </w:tcPr>
          <w:p w:rsidR="00840116" w:rsidRPr="00840116" w:rsidRDefault="00840116" w:rsidP="00840116">
            <w:pPr>
              <w:jc w:val="center"/>
              <w:rPr>
                <w:b/>
                <w:bCs/>
                <w:color w:val="FFFFFF"/>
              </w:rPr>
            </w:pPr>
            <w:bookmarkStart w:id="10" w:name="KZ_9"/>
            <w:r w:rsidRPr="00840116">
              <w:rPr>
                <w:b/>
                <w:bCs/>
                <w:color w:val="FFFFFF"/>
              </w:rPr>
              <w:lastRenderedPageBreak/>
              <w:t>Kontrolný zoznam k finančnej kontrole VO</w:t>
            </w:r>
            <w:r w:rsidRPr="00840116">
              <w:rPr>
                <w:b/>
                <w:bCs/>
                <w:color w:val="FFFFFF"/>
              </w:rPr>
              <w:br/>
            </w:r>
            <w:r w:rsidR="00370F52" w:rsidRPr="00370F52">
              <w:rPr>
                <w:b/>
                <w:bCs/>
                <w:color w:val="FFFFFF"/>
              </w:rPr>
              <w:t>Nadlimitná zákazka - verejná súťaž s využitím elektronického trhoviska - 1. ex-</w:t>
            </w:r>
            <w:proofErr w:type="spellStart"/>
            <w:r w:rsidR="00370F52" w:rsidRPr="00370F52">
              <w:rPr>
                <w:b/>
                <w:bCs/>
                <w:color w:val="FFFFFF"/>
              </w:rPr>
              <w:t>ante</w:t>
            </w:r>
            <w:proofErr w:type="spellEnd"/>
            <w:r w:rsidR="00370F52" w:rsidRPr="00370F52">
              <w:rPr>
                <w:b/>
                <w:bCs/>
                <w:color w:val="FFFFFF"/>
              </w:rPr>
              <w:t xml:space="preserve"> kontrola</w:t>
            </w:r>
          </w:p>
        </w:tc>
      </w:tr>
      <w:bookmarkEnd w:id="10"/>
      <w:tr w:rsidR="00840116" w:rsidRPr="00840116" w:rsidTr="001622F7">
        <w:trPr>
          <w:trHeight w:val="330"/>
        </w:trPr>
        <w:tc>
          <w:tcPr>
            <w:tcW w:w="9087" w:type="dxa"/>
            <w:gridSpan w:val="7"/>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Identifikácia programu</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 programu</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66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 opatrenia</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30"/>
        </w:trPr>
        <w:tc>
          <w:tcPr>
            <w:tcW w:w="9087" w:type="dxa"/>
            <w:gridSpan w:val="7"/>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Identifikácia projektu a prijímateľa</w:t>
            </w:r>
          </w:p>
        </w:tc>
      </w:tr>
      <w:tr w:rsidR="00840116" w:rsidRPr="00840116" w:rsidTr="001622F7">
        <w:trPr>
          <w:trHeight w:val="33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 projektu</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Názov/Meno a adresa sídla prijímateľa</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Druh verejného obstarávateľa / obstarávateľa podľa ZVO</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30"/>
        </w:trPr>
        <w:tc>
          <w:tcPr>
            <w:tcW w:w="9087" w:type="dxa"/>
            <w:gridSpan w:val="7"/>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Identifikácia zákazky</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Druh zákazky podľa predpokladanej hodnoty zákazky</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Nadlimitná zákazka</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Druh zákazky podľa postupu</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xml:space="preserve">Nadlimitná verejná súťaž s využitím elektronického trhoviska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Druh zákazky podľa predmetu obstarania</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xml:space="preserve"> </w:t>
            </w:r>
          </w:p>
        </w:tc>
      </w:tr>
      <w:tr w:rsidR="00AD74EA" w:rsidRPr="00840116" w:rsidTr="001622F7">
        <w:trPr>
          <w:trHeight w:val="300"/>
        </w:trPr>
        <w:tc>
          <w:tcPr>
            <w:tcW w:w="3559" w:type="dxa"/>
            <w:gridSpan w:val="2"/>
            <w:shd w:val="clear" w:color="auto" w:fill="auto"/>
            <w:vAlign w:val="center"/>
          </w:tcPr>
          <w:p w:rsidR="00AD74EA" w:rsidRPr="00840116" w:rsidRDefault="00AD74EA" w:rsidP="00840116">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840116" w:rsidRDefault="00AD74EA" w:rsidP="00840116">
            <w:pPr>
              <w:rPr>
                <w:color w:val="000000"/>
                <w:sz w:val="22"/>
                <w:szCs w:val="22"/>
              </w:rPr>
            </w:pP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Typ kontroly</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1. ex-</w:t>
            </w:r>
            <w:proofErr w:type="spellStart"/>
            <w:r w:rsidRPr="00840116">
              <w:rPr>
                <w:color w:val="000000"/>
                <w:sz w:val="22"/>
                <w:szCs w:val="22"/>
              </w:rPr>
              <w:t>ante</w:t>
            </w:r>
            <w:proofErr w:type="spellEnd"/>
            <w:r w:rsidRPr="00840116">
              <w:rPr>
                <w:color w:val="000000"/>
                <w:sz w:val="22"/>
                <w:szCs w:val="22"/>
              </w:rPr>
              <w:t xml:space="preserve"> kontrola</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 zákazky</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Predpokladaná hodnota zákazky</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81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Priradenie predmetu obstarania k aktivitám projektu / k rozpočtovým položkám</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15"/>
        </w:trPr>
        <w:tc>
          <w:tcPr>
            <w:tcW w:w="582"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P. č.</w:t>
            </w:r>
          </w:p>
        </w:tc>
        <w:tc>
          <w:tcPr>
            <w:tcW w:w="4820" w:type="dxa"/>
            <w:gridSpan w:val="2"/>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Kontrolné otázky</w:t>
            </w:r>
          </w:p>
        </w:tc>
        <w:tc>
          <w:tcPr>
            <w:tcW w:w="567"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áno</w:t>
            </w:r>
          </w:p>
        </w:tc>
        <w:tc>
          <w:tcPr>
            <w:tcW w:w="567"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nie</w:t>
            </w:r>
          </w:p>
        </w:tc>
        <w:tc>
          <w:tcPr>
            <w:tcW w:w="776"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netýka sa</w:t>
            </w:r>
          </w:p>
        </w:tc>
        <w:tc>
          <w:tcPr>
            <w:tcW w:w="1775"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Poznámka</w:t>
            </w:r>
          </w:p>
        </w:tc>
      </w:tr>
      <w:tr w:rsidR="00840116" w:rsidRPr="00840116" w:rsidTr="001622F7">
        <w:trPr>
          <w:trHeight w:val="600"/>
        </w:trPr>
        <w:tc>
          <w:tcPr>
            <w:tcW w:w="582" w:type="dxa"/>
            <w:shd w:val="clear" w:color="auto" w:fill="auto"/>
            <w:noWrap/>
            <w:vAlign w:val="center"/>
            <w:hideMark/>
          </w:tcPr>
          <w:p w:rsidR="00840116" w:rsidRPr="00840116" w:rsidRDefault="00840116" w:rsidP="00840116">
            <w:pPr>
              <w:jc w:val="center"/>
              <w:rPr>
                <w:color w:val="000000"/>
                <w:sz w:val="22"/>
                <w:szCs w:val="22"/>
              </w:rPr>
            </w:pPr>
            <w:r w:rsidRPr="00840116">
              <w:rPr>
                <w:color w:val="000000"/>
                <w:sz w:val="22"/>
                <w:szCs w:val="22"/>
              </w:rPr>
              <w:t>1</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BA1EF7" w:rsidRPr="00840116" w:rsidTr="00BA1EF7">
        <w:trPr>
          <w:trHeight w:val="873"/>
        </w:trPr>
        <w:tc>
          <w:tcPr>
            <w:tcW w:w="582" w:type="dxa"/>
            <w:vMerge w:val="restart"/>
            <w:shd w:val="clear" w:color="auto" w:fill="auto"/>
            <w:noWrap/>
            <w:vAlign w:val="center"/>
            <w:hideMark/>
          </w:tcPr>
          <w:p w:rsidR="00BA1EF7" w:rsidRPr="00840116" w:rsidRDefault="00BA1EF7" w:rsidP="00840116">
            <w:pPr>
              <w:jc w:val="center"/>
              <w:rPr>
                <w:color w:val="000000"/>
                <w:sz w:val="22"/>
                <w:szCs w:val="22"/>
              </w:rPr>
            </w:pPr>
            <w:r w:rsidRPr="00840116">
              <w:rPr>
                <w:color w:val="000000"/>
                <w:sz w:val="22"/>
                <w:szCs w:val="22"/>
              </w:rPr>
              <w:t>2</w:t>
            </w:r>
          </w:p>
        </w:tc>
        <w:tc>
          <w:tcPr>
            <w:tcW w:w="4820" w:type="dxa"/>
            <w:gridSpan w:val="2"/>
            <w:vMerge w:val="restart"/>
            <w:shd w:val="clear" w:color="auto" w:fill="auto"/>
            <w:vAlign w:val="center"/>
            <w:hideMark/>
          </w:tcPr>
          <w:p w:rsidR="00BA1EF7" w:rsidRPr="00840116" w:rsidRDefault="00BA1EF7" w:rsidP="00840116">
            <w:pPr>
              <w:rPr>
                <w:color w:val="000000"/>
                <w:sz w:val="22"/>
                <w:szCs w:val="22"/>
              </w:rPr>
            </w:pPr>
            <w:r w:rsidRPr="00840116">
              <w:rPr>
                <w:color w:val="000000"/>
                <w:sz w:val="22"/>
                <w:szCs w:val="22"/>
              </w:rPr>
              <w:t>Bola predpokladaná hodnota zákazky určená súladne so ZVO?</w:t>
            </w:r>
            <w:r w:rsidRPr="00840116">
              <w:rPr>
                <w:color w:val="000000"/>
                <w:sz w:val="22"/>
                <w:szCs w:val="22"/>
              </w:rPr>
              <w:br/>
              <w:t>a) Bola PHZ určená ako cena bez DPH?</w:t>
            </w:r>
            <w:r w:rsidRPr="00840116">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840116">
              <w:rPr>
                <w:color w:val="000000"/>
                <w:sz w:val="22"/>
                <w:szCs w:val="22"/>
              </w:rPr>
              <w:br/>
              <w:t>c) Bola PHZ určená tak, že zahŕňa PHZ všetkých častí zákazky, vrátane opakovaných plnení, odmien a opcií?</w:t>
            </w:r>
            <w:r w:rsidRPr="00840116">
              <w:rPr>
                <w:color w:val="000000"/>
                <w:sz w:val="22"/>
                <w:szCs w:val="22"/>
              </w:rPr>
              <w:br/>
              <w:t>d) Je stanovená PHZ tak, že nezahŕňa PHZ aj dodávku tovaru alebo poskytnutie služieb, ktoré nie sú nevyhnutné  na splnenie zmluvy na stavebné práce?</w:t>
            </w:r>
            <w:r w:rsidRPr="00840116">
              <w:rPr>
                <w:color w:val="000000"/>
                <w:sz w:val="22"/>
                <w:szCs w:val="22"/>
              </w:rPr>
              <w:br/>
              <w:t xml:space="preserve">e) Nedošlo k rozdeleniu zákazky alebo nebol </w:t>
            </w:r>
            <w:r w:rsidRPr="00840116">
              <w:rPr>
                <w:color w:val="000000"/>
                <w:sz w:val="22"/>
                <w:szCs w:val="22"/>
              </w:rPr>
              <w:lastRenderedPageBreak/>
              <w:t>zvolený spôsob určenia jej PHZ s cieľom znížiť PHZ pod finančné limity podľa ZVO?</w:t>
            </w:r>
            <w:r w:rsidRPr="00840116">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A1EF7" w:rsidRPr="00840116" w:rsidRDefault="00BA1EF7" w:rsidP="00840116">
            <w:pPr>
              <w:jc w:val="center"/>
              <w:rPr>
                <w:b/>
                <w:bCs/>
                <w:color w:val="000000"/>
                <w:sz w:val="22"/>
                <w:szCs w:val="22"/>
              </w:rPr>
            </w:pPr>
            <w:r w:rsidRPr="00840116">
              <w:rPr>
                <w:b/>
                <w:bCs/>
                <w:color w:val="000000"/>
                <w:sz w:val="22"/>
                <w:szCs w:val="22"/>
              </w:rPr>
              <w:lastRenderedPageBreak/>
              <w:t> </w:t>
            </w:r>
          </w:p>
        </w:tc>
        <w:tc>
          <w:tcPr>
            <w:tcW w:w="567" w:type="dxa"/>
            <w:shd w:val="clear" w:color="auto" w:fill="auto"/>
            <w:vAlign w:val="center"/>
            <w:hideMark/>
          </w:tcPr>
          <w:p w:rsidR="00BA1EF7" w:rsidRPr="00840116" w:rsidRDefault="00BA1EF7"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BA1EF7" w:rsidRPr="00840116" w:rsidRDefault="00BA1EF7"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BA1EF7" w:rsidRPr="00840116" w:rsidRDefault="00BA1EF7" w:rsidP="00840116">
            <w:pPr>
              <w:jc w:val="center"/>
              <w:rPr>
                <w:b/>
                <w:bCs/>
                <w:color w:val="000000"/>
                <w:sz w:val="22"/>
                <w:szCs w:val="22"/>
              </w:rPr>
            </w:pPr>
            <w:r w:rsidRPr="00840116">
              <w:rPr>
                <w:b/>
                <w:bCs/>
                <w:color w:val="000000"/>
                <w:sz w:val="22"/>
                <w:szCs w:val="22"/>
              </w:rPr>
              <w:t> </w:t>
            </w: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840116" w:rsidRPr="00840116" w:rsidTr="001622F7">
        <w:trPr>
          <w:trHeight w:val="600"/>
        </w:trPr>
        <w:tc>
          <w:tcPr>
            <w:tcW w:w="582" w:type="dxa"/>
            <w:shd w:val="clear" w:color="auto" w:fill="auto"/>
            <w:noWrap/>
            <w:vAlign w:val="center"/>
            <w:hideMark/>
          </w:tcPr>
          <w:p w:rsidR="00840116" w:rsidRPr="00840116" w:rsidRDefault="00840116" w:rsidP="00840116">
            <w:pPr>
              <w:jc w:val="center"/>
              <w:rPr>
                <w:color w:val="000000"/>
                <w:sz w:val="22"/>
                <w:szCs w:val="22"/>
              </w:rPr>
            </w:pPr>
            <w:r w:rsidRPr="00840116">
              <w:rPr>
                <w:color w:val="000000"/>
                <w:sz w:val="22"/>
                <w:szCs w:val="22"/>
              </w:rPr>
              <w:t>3</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Bol dodržaný postup zadávania nadlimitnej verejnej súťaže s využitím elektronického trhoviska v súlade s § 51 ods. 6 ZVO?</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600"/>
        </w:trPr>
        <w:tc>
          <w:tcPr>
            <w:tcW w:w="582" w:type="dxa"/>
            <w:shd w:val="clear" w:color="auto" w:fill="auto"/>
            <w:noWrap/>
            <w:vAlign w:val="center"/>
            <w:hideMark/>
          </w:tcPr>
          <w:p w:rsidR="00840116" w:rsidRPr="00840116" w:rsidRDefault="00972AA4" w:rsidP="00840116">
            <w:pPr>
              <w:jc w:val="center"/>
              <w:rPr>
                <w:color w:val="000000"/>
                <w:sz w:val="22"/>
                <w:szCs w:val="22"/>
              </w:rPr>
            </w:pPr>
            <w:r>
              <w:rPr>
                <w:color w:val="000000"/>
                <w:sz w:val="22"/>
                <w:szCs w:val="22"/>
              </w:rPr>
              <w:t>4</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303ECF" w:rsidRPr="00840116" w:rsidTr="00303ECF">
        <w:trPr>
          <w:trHeight w:val="600"/>
        </w:trPr>
        <w:tc>
          <w:tcPr>
            <w:tcW w:w="582" w:type="dxa"/>
            <w:vMerge w:val="restart"/>
            <w:shd w:val="clear" w:color="auto" w:fill="auto"/>
            <w:noWrap/>
            <w:vAlign w:val="center"/>
            <w:hideMark/>
          </w:tcPr>
          <w:p w:rsidR="00303ECF" w:rsidRPr="00840116" w:rsidRDefault="00303ECF" w:rsidP="00840116">
            <w:pPr>
              <w:jc w:val="center"/>
              <w:rPr>
                <w:color w:val="000000"/>
                <w:sz w:val="22"/>
                <w:szCs w:val="22"/>
              </w:rPr>
            </w:pPr>
            <w:r>
              <w:rPr>
                <w:color w:val="000000"/>
                <w:sz w:val="22"/>
                <w:szCs w:val="22"/>
              </w:rPr>
              <w:t>5</w:t>
            </w:r>
          </w:p>
        </w:tc>
        <w:tc>
          <w:tcPr>
            <w:tcW w:w="4820" w:type="dxa"/>
            <w:gridSpan w:val="2"/>
            <w:vMerge w:val="restart"/>
            <w:shd w:val="clear" w:color="auto" w:fill="auto"/>
            <w:vAlign w:val="center"/>
            <w:hideMark/>
          </w:tcPr>
          <w:p w:rsidR="00303ECF" w:rsidRPr="00840116" w:rsidRDefault="00303ECF" w:rsidP="00840116">
            <w:pPr>
              <w:rPr>
                <w:color w:val="000000"/>
                <w:sz w:val="22"/>
                <w:szCs w:val="22"/>
              </w:rPr>
            </w:pPr>
            <w:r w:rsidRPr="00840116">
              <w:rPr>
                <w:color w:val="000000"/>
                <w:sz w:val="22"/>
                <w:szCs w:val="22"/>
              </w:rPr>
              <w:t>a) Vzhľadom na predmet zákazky bol zvolený správny vzor všeobecných  zmluvných podmienok?</w:t>
            </w:r>
            <w:r w:rsidRPr="00840116">
              <w:rPr>
                <w:color w:val="000000"/>
                <w:sz w:val="22"/>
                <w:szCs w:val="22"/>
              </w:rPr>
              <w:br/>
              <w:t>b) Využili sa všeobecné zmluvné podmienky určené pre zákazky spolufinancované zo zdrojov EÚ?</w:t>
            </w:r>
          </w:p>
        </w:tc>
        <w:tc>
          <w:tcPr>
            <w:tcW w:w="567" w:type="dxa"/>
            <w:shd w:val="clear" w:color="auto" w:fill="auto"/>
            <w:vAlign w:val="center"/>
            <w:hideMark/>
          </w:tcPr>
          <w:p w:rsidR="00303ECF" w:rsidRPr="00840116" w:rsidRDefault="00303ECF"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303ECF" w:rsidRPr="00840116" w:rsidRDefault="00303ECF"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303ECF" w:rsidRPr="00840116" w:rsidRDefault="00303ECF"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303ECF" w:rsidRPr="00840116" w:rsidRDefault="00303ECF" w:rsidP="00840116">
            <w:pPr>
              <w:jc w:val="center"/>
              <w:rPr>
                <w:b/>
                <w:bCs/>
                <w:color w:val="000000"/>
                <w:sz w:val="22"/>
                <w:szCs w:val="22"/>
              </w:rPr>
            </w:pPr>
            <w:r w:rsidRPr="00840116">
              <w:rPr>
                <w:b/>
                <w:bCs/>
                <w:color w:val="000000"/>
                <w:sz w:val="22"/>
                <w:szCs w:val="22"/>
              </w:rPr>
              <w:t> </w:t>
            </w:r>
          </w:p>
        </w:tc>
      </w:tr>
      <w:tr w:rsidR="00303ECF" w:rsidRPr="00840116" w:rsidTr="009C68C1">
        <w:trPr>
          <w:trHeight w:val="324"/>
        </w:trPr>
        <w:tc>
          <w:tcPr>
            <w:tcW w:w="582" w:type="dxa"/>
            <w:vMerge/>
            <w:shd w:val="clear" w:color="auto" w:fill="auto"/>
            <w:noWrap/>
            <w:vAlign w:val="center"/>
          </w:tcPr>
          <w:p w:rsidR="00303ECF" w:rsidRPr="00840116" w:rsidDel="00972AA4" w:rsidRDefault="00303ECF" w:rsidP="00840116">
            <w:pPr>
              <w:jc w:val="center"/>
              <w:rPr>
                <w:color w:val="000000"/>
                <w:sz w:val="22"/>
                <w:szCs w:val="22"/>
              </w:rPr>
            </w:pPr>
          </w:p>
        </w:tc>
        <w:tc>
          <w:tcPr>
            <w:tcW w:w="4820" w:type="dxa"/>
            <w:gridSpan w:val="2"/>
            <w:vMerge/>
            <w:shd w:val="clear" w:color="auto" w:fill="auto"/>
            <w:vAlign w:val="center"/>
          </w:tcPr>
          <w:p w:rsidR="00303ECF" w:rsidRPr="00840116" w:rsidRDefault="00303ECF" w:rsidP="00840116">
            <w:pPr>
              <w:rPr>
                <w:color w:val="000000"/>
                <w:sz w:val="22"/>
                <w:szCs w:val="22"/>
              </w:rPr>
            </w:pPr>
          </w:p>
        </w:tc>
        <w:tc>
          <w:tcPr>
            <w:tcW w:w="567" w:type="dxa"/>
            <w:shd w:val="clear" w:color="auto" w:fill="auto"/>
            <w:vAlign w:val="center"/>
          </w:tcPr>
          <w:p w:rsidR="00303ECF" w:rsidRPr="00840116" w:rsidRDefault="00303ECF" w:rsidP="00840116">
            <w:pPr>
              <w:jc w:val="center"/>
              <w:rPr>
                <w:b/>
                <w:bCs/>
                <w:color w:val="000000"/>
                <w:sz w:val="22"/>
                <w:szCs w:val="22"/>
              </w:rPr>
            </w:pPr>
          </w:p>
        </w:tc>
        <w:tc>
          <w:tcPr>
            <w:tcW w:w="567" w:type="dxa"/>
            <w:shd w:val="clear" w:color="auto" w:fill="auto"/>
            <w:vAlign w:val="center"/>
          </w:tcPr>
          <w:p w:rsidR="00303ECF" w:rsidRPr="00840116" w:rsidRDefault="00303ECF" w:rsidP="00840116">
            <w:pPr>
              <w:jc w:val="center"/>
              <w:rPr>
                <w:b/>
                <w:bCs/>
                <w:color w:val="000000"/>
                <w:sz w:val="22"/>
                <w:szCs w:val="22"/>
              </w:rPr>
            </w:pPr>
          </w:p>
        </w:tc>
        <w:tc>
          <w:tcPr>
            <w:tcW w:w="776" w:type="dxa"/>
            <w:shd w:val="clear" w:color="auto" w:fill="auto"/>
            <w:vAlign w:val="center"/>
          </w:tcPr>
          <w:p w:rsidR="00303ECF" w:rsidRPr="00840116" w:rsidRDefault="00303ECF" w:rsidP="00840116">
            <w:pPr>
              <w:jc w:val="center"/>
              <w:rPr>
                <w:b/>
                <w:bCs/>
                <w:color w:val="000000"/>
                <w:sz w:val="22"/>
                <w:szCs w:val="22"/>
              </w:rPr>
            </w:pPr>
          </w:p>
        </w:tc>
        <w:tc>
          <w:tcPr>
            <w:tcW w:w="1775" w:type="dxa"/>
            <w:shd w:val="clear" w:color="auto" w:fill="auto"/>
            <w:vAlign w:val="center"/>
          </w:tcPr>
          <w:p w:rsidR="00303ECF" w:rsidRPr="00840116" w:rsidRDefault="00303ECF" w:rsidP="00840116">
            <w:pPr>
              <w:jc w:val="center"/>
              <w:rPr>
                <w:b/>
                <w:bCs/>
                <w:color w:val="000000"/>
                <w:sz w:val="22"/>
                <w:szCs w:val="22"/>
              </w:rPr>
            </w:pPr>
          </w:p>
        </w:tc>
      </w:tr>
      <w:tr w:rsidR="00840116" w:rsidRPr="00840116" w:rsidTr="001622F7">
        <w:trPr>
          <w:trHeight w:val="900"/>
        </w:trPr>
        <w:tc>
          <w:tcPr>
            <w:tcW w:w="582" w:type="dxa"/>
            <w:shd w:val="clear" w:color="auto" w:fill="auto"/>
            <w:noWrap/>
            <w:vAlign w:val="center"/>
            <w:hideMark/>
          </w:tcPr>
          <w:p w:rsidR="00840116" w:rsidRPr="00840116" w:rsidRDefault="00972AA4" w:rsidP="00840116">
            <w:pPr>
              <w:jc w:val="center"/>
              <w:rPr>
                <w:color w:val="000000"/>
                <w:sz w:val="22"/>
                <w:szCs w:val="22"/>
              </w:rPr>
            </w:pPr>
            <w:r>
              <w:rPr>
                <w:color w:val="000000"/>
                <w:sz w:val="22"/>
                <w:szCs w:val="22"/>
              </w:rPr>
              <w:t>6</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900"/>
        </w:trPr>
        <w:tc>
          <w:tcPr>
            <w:tcW w:w="582" w:type="dxa"/>
            <w:shd w:val="clear" w:color="auto" w:fill="auto"/>
            <w:noWrap/>
            <w:vAlign w:val="center"/>
            <w:hideMark/>
          </w:tcPr>
          <w:p w:rsidR="00840116" w:rsidRPr="00840116" w:rsidRDefault="00972AA4" w:rsidP="00840116">
            <w:pPr>
              <w:jc w:val="center"/>
              <w:rPr>
                <w:color w:val="000000"/>
                <w:sz w:val="22"/>
                <w:szCs w:val="22"/>
              </w:rPr>
            </w:pPr>
            <w:r>
              <w:rPr>
                <w:color w:val="000000"/>
                <w:sz w:val="22"/>
                <w:szCs w:val="22"/>
              </w:rPr>
              <w:t>7</w:t>
            </w:r>
          </w:p>
        </w:tc>
        <w:tc>
          <w:tcPr>
            <w:tcW w:w="4820" w:type="dxa"/>
            <w:gridSpan w:val="2"/>
            <w:shd w:val="clear" w:color="auto" w:fill="auto"/>
            <w:vAlign w:val="center"/>
            <w:hideMark/>
          </w:tcPr>
          <w:p w:rsidR="00840116" w:rsidRPr="00840116" w:rsidRDefault="00840116" w:rsidP="00840116">
            <w:pPr>
              <w:rPr>
                <w:sz w:val="22"/>
                <w:szCs w:val="22"/>
              </w:rPr>
            </w:pPr>
            <w:r w:rsidRPr="00840116">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900"/>
        </w:trPr>
        <w:tc>
          <w:tcPr>
            <w:tcW w:w="582" w:type="dxa"/>
            <w:shd w:val="clear" w:color="auto" w:fill="auto"/>
            <w:noWrap/>
            <w:vAlign w:val="center"/>
            <w:hideMark/>
          </w:tcPr>
          <w:p w:rsidR="00840116" w:rsidRPr="00840116" w:rsidRDefault="00972AA4" w:rsidP="00840116">
            <w:pPr>
              <w:jc w:val="center"/>
              <w:rPr>
                <w:color w:val="000000"/>
                <w:sz w:val="22"/>
                <w:szCs w:val="22"/>
              </w:rPr>
            </w:pPr>
            <w:r>
              <w:rPr>
                <w:color w:val="000000"/>
                <w:sz w:val="22"/>
                <w:szCs w:val="22"/>
              </w:rPr>
              <w:t>8</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900"/>
        </w:trPr>
        <w:tc>
          <w:tcPr>
            <w:tcW w:w="582" w:type="dxa"/>
            <w:shd w:val="clear" w:color="auto" w:fill="auto"/>
            <w:noWrap/>
            <w:vAlign w:val="center"/>
            <w:hideMark/>
          </w:tcPr>
          <w:p w:rsidR="00840116" w:rsidRPr="00840116" w:rsidRDefault="00972AA4" w:rsidP="00370F52">
            <w:pPr>
              <w:jc w:val="center"/>
              <w:rPr>
                <w:color w:val="000000"/>
                <w:sz w:val="22"/>
                <w:szCs w:val="22"/>
              </w:rPr>
            </w:pPr>
            <w:r>
              <w:rPr>
                <w:color w:val="000000"/>
                <w:sz w:val="22"/>
                <w:szCs w:val="22"/>
              </w:rPr>
              <w:t>9</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300"/>
        </w:trPr>
        <w:tc>
          <w:tcPr>
            <w:tcW w:w="582" w:type="dxa"/>
            <w:shd w:val="clear" w:color="auto" w:fill="auto"/>
            <w:noWrap/>
            <w:vAlign w:val="center"/>
            <w:hideMark/>
          </w:tcPr>
          <w:p w:rsidR="00840116" w:rsidRPr="00840116" w:rsidRDefault="00972AA4" w:rsidP="00370F52">
            <w:pPr>
              <w:jc w:val="center"/>
              <w:rPr>
                <w:color w:val="000000"/>
                <w:sz w:val="22"/>
                <w:szCs w:val="22"/>
              </w:rPr>
            </w:pPr>
            <w:r>
              <w:rPr>
                <w:color w:val="000000"/>
                <w:sz w:val="22"/>
                <w:szCs w:val="22"/>
              </w:rPr>
              <w:t>10</w:t>
            </w:r>
          </w:p>
        </w:tc>
        <w:tc>
          <w:tcPr>
            <w:tcW w:w="4820" w:type="dxa"/>
            <w:gridSpan w:val="2"/>
            <w:shd w:val="clear" w:color="auto" w:fill="auto"/>
            <w:vAlign w:val="center"/>
            <w:hideMark/>
          </w:tcPr>
          <w:p w:rsidR="00840116" w:rsidRPr="00840116" w:rsidRDefault="00840116" w:rsidP="00840116">
            <w:pPr>
              <w:rPr>
                <w:sz w:val="22"/>
                <w:szCs w:val="22"/>
              </w:rPr>
            </w:pPr>
            <w:r w:rsidRPr="00840116">
              <w:rPr>
                <w:sz w:val="22"/>
                <w:szCs w:val="22"/>
              </w:rPr>
              <w:t>Neboli identifikované iné porušenia pravidiel a postupov verejného obstarávania?</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300"/>
        </w:trPr>
        <w:tc>
          <w:tcPr>
            <w:tcW w:w="9087" w:type="dxa"/>
            <w:gridSpan w:val="7"/>
            <w:shd w:val="clear" w:color="auto" w:fill="auto"/>
            <w:noWrap/>
            <w:vAlign w:val="center"/>
          </w:tcPr>
          <w:p w:rsidR="00840116" w:rsidRPr="00840116" w:rsidRDefault="00840116" w:rsidP="00840116">
            <w:pPr>
              <w:jc w:val="both"/>
              <w:rPr>
                <w:b/>
                <w:sz w:val="20"/>
                <w:szCs w:val="20"/>
              </w:rPr>
            </w:pPr>
            <w:r w:rsidRPr="00840116">
              <w:rPr>
                <w:b/>
                <w:sz w:val="20"/>
                <w:szCs w:val="20"/>
              </w:rPr>
              <w:t>VYJADRENIE</w:t>
            </w:r>
          </w:p>
          <w:p w:rsidR="00840116" w:rsidRPr="00840116" w:rsidRDefault="00840116" w:rsidP="00840116">
            <w:pPr>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25"/>
              <w:t>[1]</w:t>
            </w:r>
          </w:p>
          <w:p w:rsidR="00840116" w:rsidRPr="00840116" w:rsidRDefault="00840116" w:rsidP="00840116">
            <w:r w:rsidRPr="00840116">
              <w:rPr>
                <w:sz w:val="20"/>
                <w:szCs w:val="20"/>
              </w:rPr>
              <w:t xml:space="preserve">   </w:t>
            </w:r>
          </w:p>
          <w:p w:rsidR="00840116" w:rsidRPr="00840116" w:rsidRDefault="00840116" w:rsidP="00840116">
            <w:pPr>
              <w:rPr>
                <w:b/>
                <w:bCs/>
                <w:color w:val="000000"/>
                <w:sz w:val="22"/>
                <w:szCs w:val="22"/>
              </w:rPr>
            </w:pP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b/>
                <w:bCs/>
                <w:sz w:val="22"/>
                <w:szCs w:val="22"/>
              </w:rPr>
            </w:pPr>
            <w:r w:rsidRPr="00840116">
              <w:rPr>
                <w:b/>
                <w:bCs/>
                <w:sz w:val="22"/>
                <w:szCs w:val="22"/>
              </w:rPr>
              <w:t>Kontrolu vykonal</w:t>
            </w:r>
            <w:r w:rsidR="009503C9">
              <w:rPr>
                <w:rStyle w:val="Odkaznapoznmkupodiarou"/>
                <w:b/>
                <w:bCs/>
                <w:sz w:val="22"/>
                <w:szCs w:val="22"/>
              </w:rPr>
              <w:footnoteReference w:customMarkFollows="1" w:id="26"/>
              <w:t>2</w:t>
            </w:r>
            <w:r w:rsidRPr="00840116">
              <w:rPr>
                <w:b/>
                <w:bCs/>
                <w:sz w:val="22"/>
                <w:szCs w:val="22"/>
              </w:rPr>
              <w:t>:</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b/>
                <w:bCs/>
                <w:sz w:val="22"/>
                <w:szCs w:val="22"/>
              </w:rPr>
            </w:pPr>
            <w:r w:rsidRPr="00840116">
              <w:rPr>
                <w:b/>
                <w:bCs/>
                <w:sz w:val="22"/>
                <w:szCs w:val="22"/>
              </w:rPr>
              <w:t>Dátum:</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000000" w:fill="FFFFFF"/>
            <w:vAlign w:val="center"/>
            <w:hideMark/>
          </w:tcPr>
          <w:p w:rsidR="00840116" w:rsidRPr="00840116" w:rsidRDefault="00840116" w:rsidP="00840116">
            <w:pPr>
              <w:rPr>
                <w:b/>
                <w:bCs/>
                <w:sz w:val="22"/>
                <w:szCs w:val="22"/>
              </w:rPr>
            </w:pPr>
            <w:r w:rsidRPr="00840116">
              <w:rPr>
                <w:b/>
                <w:bCs/>
                <w:sz w:val="22"/>
                <w:szCs w:val="22"/>
              </w:rPr>
              <w:lastRenderedPageBreak/>
              <w:t>Podpis:</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9087" w:type="dxa"/>
            <w:gridSpan w:val="7"/>
            <w:shd w:val="clear" w:color="auto" w:fill="auto"/>
            <w:noWrap/>
            <w:vAlign w:val="bottom"/>
            <w:hideMark/>
          </w:tcPr>
          <w:p w:rsidR="006876CA" w:rsidRDefault="006876CA" w:rsidP="00840116">
            <w:pPr>
              <w:jc w:val="center"/>
              <w:rPr>
                <w:color w:val="000000"/>
                <w:sz w:val="22"/>
                <w:szCs w:val="22"/>
              </w:rPr>
            </w:pPr>
          </w:p>
          <w:p w:rsidR="006876CA" w:rsidRDefault="006876CA" w:rsidP="00840116">
            <w:pPr>
              <w:jc w:val="center"/>
              <w:rPr>
                <w:color w:val="000000"/>
                <w:sz w:val="22"/>
                <w:szCs w:val="22"/>
              </w:rPr>
            </w:pPr>
          </w:p>
          <w:p w:rsidR="006876CA" w:rsidRDefault="006876CA" w:rsidP="00840116">
            <w:pPr>
              <w:jc w:val="center"/>
              <w:rPr>
                <w:color w:val="000000"/>
                <w:sz w:val="22"/>
                <w:szCs w:val="22"/>
              </w:rPr>
            </w:pPr>
          </w:p>
          <w:p w:rsidR="00840116" w:rsidRPr="00840116" w:rsidRDefault="00840116" w:rsidP="00840116">
            <w:pPr>
              <w:jc w:val="cente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000000" w:fill="FFFFFF"/>
            <w:vAlign w:val="center"/>
            <w:hideMark/>
          </w:tcPr>
          <w:p w:rsidR="00840116" w:rsidRPr="00840116" w:rsidRDefault="00840116" w:rsidP="00840116">
            <w:pPr>
              <w:rPr>
                <w:b/>
                <w:bCs/>
                <w:sz w:val="22"/>
                <w:szCs w:val="22"/>
              </w:rPr>
            </w:pPr>
            <w:r w:rsidRPr="00840116">
              <w:rPr>
                <w:b/>
                <w:bCs/>
                <w:sz w:val="22"/>
                <w:szCs w:val="22"/>
              </w:rPr>
              <w:t>Kontrolu vykonal</w:t>
            </w:r>
            <w:r w:rsidR="009503C9">
              <w:rPr>
                <w:rStyle w:val="Odkaznapoznmkupodiarou"/>
                <w:b/>
                <w:bCs/>
                <w:sz w:val="22"/>
                <w:szCs w:val="22"/>
              </w:rPr>
              <w:footnoteReference w:customMarkFollows="1" w:id="27"/>
              <w:t>3</w:t>
            </w:r>
            <w:r w:rsidRPr="00840116">
              <w:rPr>
                <w:b/>
                <w:bCs/>
                <w:sz w:val="22"/>
                <w:szCs w:val="22"/>
              </w:rPr>
              <w:t>:</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000000" w:fill="FFFFFF"/>
            <w:vAlign w:val="center"/>
            <w:hideMark/>
          </w:tcPr>
          <w:p w:rsidR="00840116" w:rsidRPr="00840116" w:rsidRDefault="00840116" w:rsidP="00840116">
            <w:pPr>
              <w:rPr>
                <w:b/>
                <w:bCs/>
                <w:sz w:val="22"/>
                <w:szCs w:val="22"/>
              </w:rPr>
            </w:pPr>
            <w:r w:rsidRPr="00840116">
              <w:rPr>
                <w:b/>
                <w:bCs/>
                <w:sz w:val="22"/>
                <w:szCs w:val="22"/>
              </w:rPr>
              <w:t xml:space="preserve">Dátum: </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000000" w:fill="FFFFFF"/>
            <w:vAlign w:val="center"/>
            <w:hideMark/>
          </w:tcPr>
          <w:p w:rsidR="00840116" w:rsidRPr="00840116" w:rsidRDefault="00840116" w:rsidP="00840116">
            <w:pPr>
              <w:rPr>
                <w:b/>
                <w:bCs/>
                <w:sz w:val="22"/>
                <w:szCs w:val="22"/>
              </w:rPr>
            </w:pPr>
            <w:r w:rsidRPr="00840116">
              <w:rPr>
                <w:b/>
                <w:bCs/>
                <w:sz w:val="22"/>
                <w:szCs w:val="22"/>
              </w:rPr>
              <w:t>Podpis:</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bl>
    <w:p w:rsidR="00840116" w:rsidRDefault="00840116" w:rsidP="00066390"/>
    <w:p w:rsidR="00E7460E" w:rsidRDefault="00E7460E" w:rsidP="00E7460E">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4E2338" w:rsidRPr="00BB2644" w:rsidTr="001622F7">
        <w:trPr>
          <w:trHeight w:val="645"/>
        </w:trPr>
        <w:tc>
          <w:tcPr>
            <w:tcW w:w="9087" w:type="dxa"/>
            <w:gridSpan w:val="7"/>
            <w:shd w:val="clear" w:color="000000" w:fill="60497A"/>
            <w:vAlign w:val="center"/>
            <w:hideMark/>
          </w:tcPr>
          <w:p w:rsidR="004E2338" w:rsidRPr="00BB2644" w:rsidRDefault="004E2338" w:rsidP="001622F7">
            <w:pPr>
              <w:jc w:val="center"/>
              <w:rPr>
                <w:b/>
                <w:bCs/>
                <w:color w:val="FFFFFF"/>
              </w:rPr>
            </w:pPr>
            <w:bookmarkStart w:id="11" w:name="KZ_10"/>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r w:rsidR="00370F52" w:rsidRPr="00370F52">
              <w:rPr>
                <w:b/>
                <w:bCs/>
                <w:color w:val="FFFFFF"/>
              </w:rPr>
              <w:t>Nadlimitná zákazka - verejná súťaž s využitím elektronického trhoviska - 2. ex-</w:t>
            </w:r>
            <w:proofErr w:type="spellStart"/>
            <w:r w:rsidR="00370F52" w:rsidRPr="00370F52">
              <w:rPr>
                <w:b/>
                <w:bCs/>
                <w:color w:val="FFFFFF"/>
              </w:rPr>
              <w:t>ante</w:t>
            </w:r>
            <w:proofErr w:type="spellEnd"/>
            <w:r w:rsidR="00370F52" w:rsidRPr="00370F52">
              <w:rPr>
                <w:b/>
                <w:bCs/>
                <w:color w:val="FFFFFF"/>
              </w:rPr>
              <w:t xml:space="preserve"> kontrola</w:t>
            </w:r>
          </w:p>
        </w:tc>
      </w:tr>
      <w:bookmarkEnd w:id="11"/>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t>Identifikácia programu</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66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t>Identifikácia projektu a prijímateľa</w:t>
            </w:r>
          </w:p>
        </w:tc>
      </w:tr>
      <w:tr w:rsidR="004E2338" w:rsidRPr="00BB2644" w:rsidTr="001622F7">
        <w:trPr>
          <w:trHeight w:val="33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t>Identifikácia zákazky</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Nadlimitná zákazka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4E2338" w:rsidRPr="00BB5C53" w:rsidRDefault="004E2338" w:rsidP="001622F7">
            <w:pPr>
              <w:rPr>
                <w:color w:val="000000"/>
                <w:sz w:val="22"/>
                <w:szCs w:val="20"/>
              </w:rPr>
            </w:pPr>
            <w:r>
              <w:rPr>
                <w:color w:val="000000"/>
                <w:sz w:val="22"/>
                <w:szCs w:val="20"/>
              </w:rPr>
              <w:t>Nadlimitná v</w:t>
            </w:r>
            <w:r w:rsidRPr="00BB5C53">
              <w:rPr>
                <w:color w:val="000000"/>
                <w:sz w:val="22"/>
                <w:szCs w:val="20"/>
              </w:rPr>
              <w:t>erejná súťaž</w:t>
            </w:r>
            <w:r>
              <w:rPr>
                <w:color w:val="000000"/>
                <w:sz w:val="22"/>
                <w:szCs w:val="20"/>
              </w:rPr>
              <w:t xml:space="preserve"> s využitím elektronického trhoviska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xml:space="preserve"> </w:t>
            </w:r>
          </w:p>
        </w:tc>
      </w:tr>
      <w:tr w:rsidR="00AD74EA" w:rsidRPr="00BB2644" w:rsidTr="001622F7">
        <w:trPr>
          <w:trHeight w:val="300"/>
        </w:trPr>
        <w:tc>
          <w:tcPr>
            <w:tcW w:w="3559" w:type="dxa"/>
            <w:gridSpan w:val="2"/>
            <w:shd w:val="clear" w:color="auto" w:fill="auto"/>
            <w:vAlign w:val="center"/>
          </w:tcPr>
          <w:p w:rsidR="00AD74EA" w:rsidRPr="00BB2644" w:rsidRDefault="00AD74EA" w:rsidP="001622F7">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5C53" w:rsidRDefault="00AD74EA" w:rsidP="001622F7">
            <w:pPr>
              <w:rPr>
                <w:color w:val="000000"/>
                <w:sz w:val="22"/>
                <w:szCs w:val="20"/>
              </w:rPr>
            </w:pP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2. ex-</w:t>
            </w:r>
            <w:proofErr w:type="spellStart"/>
            <w:r w:rsidRPr="00BB5C53">
              <w:rPr>
                <w:color w:val="000000"/>
                <w:sz w:val="22"/>
                <w:szCs w:val="20"/>
              </w:rPr>
              <w:t>ante</w:t>
            </w:r>
            <w:proofErr w:type="spellEnd"/>
            <w:r w:rsidRPr="00BB5C53">
              <w:rPr>
                <w:color w:val="000000"/>
                <w:sz w:val="22"/>
                <w:szCs w:val="20"/>
              </w:rPr>
              <w:t xml:space="preserve"> kontrola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81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15"/>
        </w:trPr>
        <w:tc>
          <w:tcPr>
            <w:tcW w:w="582" w:type="dxa"/>
            <w:shd w:val="clear" w:color="000000" w:fill="60497A"/>
            <w:vAlign w:val="center"/>
            <w:hideMark/>
          </w:tcPr>
          <w:p w:rsidR="004E2338" w:rsidRPr="00BB2644" w:rsidRDefault="004E2338" w:rsidP="001622F7">
            <w:pPr>
              <w:jc w:val="center"/>
              <w:rPr>
                <w:b/>
                <w:bCs/>
                <w:color w:val="FFFFFF"/>
              </w:rPr>
            </w:pPr>
            <w:r w:rsidRPr="00BB2644">
              <w:rPr>
                <w:b/>
                <w:bCs/>
                <w:color w:val="FFFFFF"/>
              </w:rPr>
              <w:t>P. č.</w:t>
            </w:r>
          </w:p>
        </w:tc>
        <w:tc>
          <w:tcPr>
            <w:tcW w:w="4820" w:type="dxa"/>
            <w:gridSpan w:val="2"/>
            <w:shd w:val="clear" w:color="000000" w:fill="60497A"/>
            <w:vAlign w:val="center"/>
            <w:hideMark/>
          </w:tcPr>
          <w:p w:rsidR="004E2338" w:rsidRPr="00BB2644" w:rsidRDefault="004E2338" w:rsidP="001622F7">
            <w:pPr>
              <w:jc w:val="center"/>
              <w:rPr>
                <w:b/>
                <w:bCs/>
                <w:color w:val="FFFFFF"/>
              </w:rPr>
            </w:pPr>
            <w:r w:rsidRPr="00BB2644">
              <w:rPr>
                <w:b/>
                <w:bCs/>
                <w:color w:val="FFFFFF"/>
              </w:rPr>
              <w:t>Kontrolné otázky</w:t>
            </w:r>
          </w:p>
        </w:tc>
        <w:tc>
          <w:tcPr>
            <w:tcW w:w="567" w:type="dxa"/>
            <w:shd w:val="clear" w:color="000000" w:fill="60497A"/>
            <w:vAlign w:val="center"/>
            <w:hideMark/>
          </w:tcPr>
          <w:p w:rsidR="004E2338" w:rsidRPr="00BB2644" w:rsidRDefault="004E2338" w:rsidP="001622F7">
            <w:pPr>
              <w:jc w:val="center"/>
              <w:rPr>
                <w:b/>
                <w:bCs/>
                <w:color w:val="FFFFFF"/>
              </w:rPr>
            </w:pPr>
            <w:r w:rsidRPr="00BB2644">
              <w:rPr>
                <w:b/>
                <w:bCs/>
                <w:color w:val="FFFFFF"/>
              </w:rPr>
              <w:t>áno</w:t>
            </w:r>
          </w:p>
        </w:tc>
        <w:tc>
          <w:tcPr>
            <w:tcW w:w="567" w:type="dxa"/>
            <w:shd w:val="clear" w:color="000000" w:fill="60497A"/>
            <w:vAlign w:val="center"/>
            <w:hideMark/>
          </w:tcPr>
          <w:p w:rsidR="004E2338" w:rsidRPr="00BB2644" w:rsidRDefault="004E2338" w:rsidP="001622F7">
            <w:pPr>
              <w:jc w:val="center"/>
              <w:rPr>
                <w:b/>
                <w:bCs/>
                <w:color w:val="FFFFFF"/>
              </w:rPr>
            </w:pPr>
            <w:r w:rsidRPr="00BB2644">
              <w:rPr>
                <w:b/>
                <w:bCs/>
                <w:color w:val="FFFFFF"/>
              </w:rPr>
              <w:t>nie</w:t>
            </w:r>
          </w:p>
        </w:tc>
        <w:tc>
          <w:tcPr>
            <w:tcW w:w="709" w:type="dxa"/>
            <w:shd w:val="clear" w:color="000000" w:fill="60497A"/>
            <w:vAlign w:val="center"/>
            <w:hideMark/>
          </w:tcPr>
          <w:p w:rsidR="004E2338" w:rsidRPr="00BB2644" w:rsidRDefault="004E2338" w:rsidP="001622F7">
            <w:pPr>
              <w:jc w:val="center"/>
              <w:rPr>
                <w:b/>
                <w:bCs/>
                <w:color w:val="FFFFFF"/>
              </w:rPr>
            </w:pPr>
            <w:r w:rsidRPr="00BB2644">
              <w:rPr>
                <w:b/>
                <w:bCs/>
                <w:color w:val="FFFFFF"/>
              </w:rPr>
              <w:t>netýka sa</w:t>
            </w:r>
          </w:p>
        </w:tc>
        <w:tc>
          <w:tcPr>
            <w:tcW w:w="1842" w:type="dxa"/>
            <w:shd w:val="clear" w:color="000000" w:fill="60497A"/>
            <w:vAlign w:val="center"/>
            <w:hideMark/>
          </w:tcPr>
          <w:p w:rsidR="004E2338" w:rsidRPr="00BB2644" w:rsidRDefault="004E2338" w:rsidP="001622F7">
            <w:pPr>
              <w:jc w:val="center"/>
              <w:rPr>
                <w:b/>
                <w:bCs/>
                <w:color w:val="FFFFFF"/>
              </w:rPr>
            </w:pPr>
            <w:r w:rsidRPr="00BB2644">
              <w:rPr>
                <w:b/>
                <w:bCs/>
                <w:color w:val="FFFFFF"/>
              </w:rPr>
              <w:t>Poznámka</w:t>
            </w:r>
          </w:p>
        </w:tc>
      </w:tr>
      <w:tr w:rsidR="004E2338" w:rsidRPr="00BB2644" w:rsidTr="00D57320">
        <w:trPr>
          <w:trHeight w:val="408"/>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4E2338" w:rsidRPr="00BB2644" w:rsidRDefault="004E2338" w:rsidP="00370F52">
            <w:pPr>
              <w:rPr>
                <w:color w:val="000000"/>
                <w:sz w:val="22"/>
                <w:szCs w:val="22"/>
              </w:rPr>
            </w:pPr>
            <w:r w:rsidRPr="00BB2644">
              <w:rPr>
                <w:color w:val="000000"/>
                <w:sz w:val="22"/>
                <w:szCs w:val="22"/>
              </w:rPr>
              <w:t>Bola zákazka zverejnená v súlade s</w:t>
            </w:r>
            <w:r w:rsidR="006A3E0F">
              <w:rPr>
                <w:color w:val="000000"/>
                <w:sz w:val="22"/>
                <w:szCs w:val="22"/>
              </w:rPr>
              <w:t xml:space="preserve"> príslušnými ustanoveniami ZVO?</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9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9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4E2338" w:rsidRPr="00BB2644" w:rsidRDefault="004E2338" w:rsidP="001622F7">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C40F8C" w:rsidRPr="00BB2644" w:rsidTr="00C40F8C">
        <w:trPr>
          <w:trHeight w:val="1140"/>
        </w:trPr>
        <w:tc>
          <w:tcPr>
            <w:tcW w:w="582" w:type="dxa"/>
            <w:vMerge w:val="restart"/>
            <w:shd w:val="clear" w:color="auto" w:fill="auto"/>
            <w:noWrap/>
            <w:vAlign w:val="center"/>
            <w:hideMark/>
          </w:tcPr>
          <w:p w:rsidR="00C40F8C" w:rsidRPr="00BB2644" w:rsidRDefault="00C40F8C" w:rsidP="001622F7">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C40F8C" w:rsidRPr="00BB2644" w:rsidRDefault="00C40F8C" w:rsidP="001622F7">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w:t>
            </w:r>
            <w:proofErr w:type="spellStart"/>
            <w:r w:rsidRPr="00BB2644">
              <w:rPr>
                <w:sz w:val="22"/>
                <w:szCs w:val="22"/>
              </w:rPr>
              <w:t>ante</w:t>
            </w:r>
            <w:proofErr w:type="spellEnd"/>
            <w:r w:rsidRPr="00BB2644">
              <w:rPr>
                <w:sz w:val="22"/>
                <w:szCs w:val="22"/>
              </w:rPr>
              <w:t xml:space="preserve"> kontroly a dokumentáciou schválenou v rámci tejto ex-</w:t>
            </w:r>
            <w:proofErr w:type="spellStart"/>
            <w:r w:rsidRPr="00BB2644">
              <w:rPr>
                <w:sz w:val="22"/>
                <w:szCs w:val="22"/>
              </w:rPr>
              <w:t>ante</w:t>
            </w:r>
            <w:proofErr w:type="spellEnd"/>
            <w:r w:rsidRPr="00BB2644">
              <w:rPr>
                <w:sz w:val="22"/>
                <w:szCs w:val="22"/>
              </w:rPr>
              <w:t xml:space="preserve"> kontroly?</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r>
      <w:tr w:rsidR="00C40F8C" w:rsidRPr="00BB2644" w:rsidTr="001622F7">
        <w:trPr>
          <w:trHeight w:val="1140"/>
        </w:trPr>
        <w:tc>
          <w:tcPr>
            <w:tcW w:w="582" w:type="dxa"/>
            <w:vMerge/>
            <w:shd w:val="clear" w:color="auto" w:fill="auto"/>
            <w:noWrap/>
            <w:vAlign w:val="center"/>
          </w:tcPr>
          <w:p w:rsidR="00C40F8C" w:rsidRPr="00BB2644"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4E2338" w:rsidRPr="00BB2644" w:rsidTr="00D57320">
        <w:trPr>
          <w:trHeight w:val="737"/>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4E2338" w:rsidRPr="00BB2644" w:rsidRDefault="006A3E0F" w:rsidP="006A3E0F">
            <w:pPr>
              <w:rPr>
                <w:color w:val="000000"/>
                <w:sz w:val="22"/>
                <w:szCs w:val="22"/>
              </w:rPr>
            </w:pPr>
            <w:r w:rsidRPr="006A3E0F">
              <w:rPr>
                <w:color w:val="000000"/>
                <w:sz w:val="22"/>
                <w:szCs w:val="22"/>
              </w:rPr>
              <w:t>Bol dodržaný postup zadávania nadlimitnej verejnej súťaže s využitím elektronického trhoviska v súlade s § 51 ods. 6 ZVO?</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C40F8C" w:rsidRPr="00BB2644" w:rsidTr="00C40F8C">
        <w:trPr>
          <w:trHeight w:val="912"/>
        </w:trPr>
        <w:tc>
          <w:tcPr>
            <w:tcW w:w="582" w:type="dxa"/>
            <w:vMerge w:val="restart"/>
            <w:shd w:val="clear" w:color="auto" w:fill="auto"/>
            <w:noWrap/>
            <w:vAlign w:val="center"/>
            <w:hideMark/>
          </w:tcPr>
          <w:p w:rsidR="00C40F8C" w:rsidRPr="00BB2644" w:rsidRDefault="00C40F8C" w:rsidP="001622F7">
            <w:pPr>
              <w:jc w:val="center"/>
              <w:rPr>
                <w:color w:val="000000"/>
                <w:sz w:val="22"/>
                <w:szCs w:val="22"/>
              </w:rPr>
            </w:pPr>
            <w:r>
              <w:rPr>
                <w:color w:val="000000"/>
                <w:sz w:val="22"/>
                <w:szCs w:val="22"/>
              </w:rPr>
              <w:t>7</w:t>
            </w:r>
          </w:p>
        </w:tc>
        <w:tc>
          <w:tcPr>
            <w:tcW w:w="4820" w:type="dxa"/>
            <w:gridSpan w:val="2"/>
            <w:vMerge w:val="restart"/>
            <w:shd w:val="clear" w:color="auto" w:fill="auto"/>
            <w:vAlign w:val="center"/>
            <w:hideMark/>
          </w:tcPr>
          <w:p w:rsidR="00C40F8C" w:rsidRPr="00BB2644" w:rsidRDefault="00C40F8C" w:rsidP="001622F7">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C40F8C">
        <w:trPr>
          <w:trHeight w:val="845"/>
        </w:trPr>
        <w:tc>
          <w:tcPr>
            <w:tcW w:w="582" w:type="dxa"/>
            <w:vMerge w:val="restart"/>
            <w:shd w:val="clear" w:color="auto" w:fill="auto"/>
            <w:noWrap/>
            <w:vAlign w:val="center"/>
          </w:tcPr>
          <w:p w:rsidR="00C40F8C" w:rsidRDefault="00C40F8C" w:rsidP="001622F7">
            <w:pPr>
              <w:jc w:val="center"/>
              <w:rPr>
                <w:color w:val="000000"/>
                <w:sz w:val="22"/>
                <w:szCs w:val="22"/>
              </w:rPr>
            </w:pPr>
            <w:r>
              <w:rPr>
                <w:color w:val="000000"/>
                <w:sz w:val="22"/>
                <w:szCs w:val="22"/>
              </w:rPr>
              <w:t>8</w:t>
            </w:r>
          </w:p>
        </w:tc>
        <w:tc>
          <w:tcPr>
            <w:tcW w:w="4820" w:type="dxa"/>
            <w:gridSpan w:val="2"/>
            <w:vMerge w:val="restart"/>
            <w:shd w:val="clear" w:color="auto" w:fill="auto"/>
            <w:vAlign w:val="center"/>
          </w:tcPr>
          <w:p w:rsidR="00C40F8C" w:rsidRPr="00A9061A" w:rsidRDefault="00C40F8C" w:rsidP="00C40F8C">
            <w:pPr>
              <w:rPr>
                <w:sz w:val="22"/>
                <w:szCs w:val="22"/>
              </w:rPr>
            </w:pPr>
            <w:r>
              <w:rPr>
                <w:sz w:val="22"/>
                <w:szCs w:val="22"/>
              </w:rPr>
              <w:t xml:space="preserve">a) </w:t>
            </w:r>
            <w:r w:rsidRPr="00A9061A">
              <w:rPr>
                <w:sz w:val="22"/>
                <w:szCs w:val="22"/>
              </w:rPr>
              <w:t>Je úspešný uchádzač zapísaný v registri partnerov verejného sektora?</w:t>
            </w:r>
          </w:p>
          <w:p w:rsidR="00C40F8C" w:rsidRPr="00A9061A" w:rsidRDefault="00C40F8C" w:rsidP="00C40F8C">
            <w:pPr>
              <w:rPr>
                <w:sz w:val="22"/>
                <w:szCs w:val="22"/>
              </w:rPr>
            </w:pPr>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p>
          <w:p w:rsidR="00C40F8C" w:rsidRPr="00BB2644" w:rsidRDefault="00C40F8C" w:rsidP="00C40F8C">
            <w:pPr>
              <w:rPr>
                <w:sz w:val="22"/>
                <w:szCs w:val="22"/>
              </w:rPr>
            </w:pPr>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845"/>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A9061A" w:rsidRDefault="00C40F8C" w:rsidP="00C40F8C">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845"/>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A9061A" w:rsidRDefault="00C40F8C" w:rsidP="00C40F8C">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4E2338" w:rsidRPr="00BB2644" w:rsidTr="001622F7">
        <w:trPr>
          <w:trHeight w:val="300"/>
        </w:trPr>
        <w:tc>
          <w:tcPr>
            <w:tcW w:w="582" w:type="dxa"/>
            <w:shd w:val="clear" w:color="auto" w:fill="auto"/>
            <w:noWrap/>
            <w:vAlign w:val="center"/>
            <w:hideMark/>
          </w:tcPr>
          <w:p w:rsidR="004E2338" w:rsidRPr="00BB2644" w:rsidRDefault="00A9061A" w:rsidP="001622F7">
            <w:pPr>
              <w:jc w:val="center"/>
              <w:rPr>
                <w:color w:val="000000"/>
                <w:sz w:val="22"/>
                <w:szCs w:val="22"/>
              </w:rPr>
            </w:pPr>
            <w:r>
              <w:rPr>
                <w:color w:val="000000"/>
                <w:sz w:val="22"/>
                <w:szCs w:val="22"/>
              </w:rPr>
              <w:t>9</w:t>
            </w:r>
          </w:p>
        </w:tc>
        <w:tc>
          <w:tcPr>
            <w:tcW w:w="4820" w:type="dxa"/>
            <w:gridSpan w:val="2"/>
            <w:shd w:val="clear" w:color="auto" w:fill="auto"/>
            <w:vAlign w:val="center"/>
            <w:hideMark/>
          </w:tcPr>
          <w:p w:rsidR="004E2338" w:rsidRPr="00BB2644" w:rsidRDefault="004E2338" w:rsidP="001622F7">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9087" w:type="dxa"/>
            <w:gridSpan w:val="7"/>
            <w:shd w:val="clear" w:color="auto" w:fill="auto"/>
            <w:noWrap/>
            <w:vAlign w:val="center"/>
          </w:tcPr>
          <w:p w:rsidR="004E2338" w:rsidRPr="00BD2FCC" w:rsidRDefault="004E2338" w:rsidP="001622F7">
            <w:pPr>
              <w:jc w:val="both"/>
              <w:rPr>
                <w:b/>
                <w:sz w:val="20"/>
                <w:szCs w:val="20"/>
              </w:rPr>
            </w:pPr>
            <w:r w:rsidRPr="00BD2FCC">
              <w:rPr>
                <w:b/>
                <w:sz w:val="20"/>
                <w:szCs w:val="20"/>
              </w:rPr>
              <w:t>VYJADRENIE</w:t>
            </w:r>
          </w:p>
          <w:p w:rsidR="004E2338" w:rsidRPr="00BD2FCC" w:rsidRDefault="004E2338" w:rsidP="001622F7">
            <w:pPr>
              <w:jc w:val="both"/>
              <w:rPr>
                <w:sz w:val="20"/>
                <w:szCs w:val="20"/>
              </w:rPr>
            </w:pPr>
          </w:p>
          <w:p w:rsidR="009503C9" w:rsidRPr="00A20234" w:rsidRDefault="009503C9" w:rsidP="009503C9">
            <w:pPr>
              <w:jc w:val="both"/>
              <w:rPr>
                <w:sz w:val="20"/>
                <w:szCs w:val="20"/>
              </w:rPr>
            </w:pPr>
            <w:r w:rsidRPr="00A20234">
              <w:rPr>
                <w:sz w:val="20"/>
                <w:szCs w:val="20"/>
              </w:rPr>
              <w:lastRenderedPageBreak/>
              <w:t>Na základe overených skutočností potvrdzujem, že (uveďte jednu z možností v súlade s ustanovením § 7 ods. 3 zákona o finančnej kontrole).</w:t>
            </w:r>
            <w:r w:rsidRPr="00A20234">
              <w:rPr>
                <w:sz w:val="20"/>
                <w:szCs w:val="20"/>
              </w:rPr>
              <w:footnoteReference w:customMarkFollows="1" w:id="28"/>
              <w:t>[1]</w:t>
            </w:r>
          </w:p>
          <w:p w:rsidR="004E2338" w:rsidRPr="00BB2644" w:rsidRDefault="004E2338" w:rsidP="001622F7">
            <w:pPr>
              <w:rPr>
                <w:b/>
                <w:bCs/>
                <w:color w:val="000000"/>
                <w:sz w:val="22"/>
                <w:szCs w:val="22"/>
              </w:rPr>
            </w:pP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b/>
                <w:bCs/>
                <w:sz w:val="22"/>
                <w:szCs w:val="22"/>
              </w:rPr>
            </w:pPr>
            <w:r w:rsidRPr="00BB2644">
              <w:rPr>
                <w:b/>
                <w:bCs/>
                <w:sz w:val="22"/>
                <w:szCs w:val="22"/>
              </w:rPr>
              <w:lastRenderedPageBreak/>
              <w:t>Kontrolu vykonal</w:t>
            </w:r>
            <w:r w:rsidR="009503C9">
              <w:rPr>
                <w:rStyle w:val="Odkaznapoznmkupodiarou"/>
                <w:b/>
                <w:bCs/>
                <w:sz w:val="22"/>
                <w:szCs w:val="22"/>
              </w:rPr>
              <w:footnoteReference w:customMarkFollows="1" w:id="29"/>
              <w:t>2</w:t>
            </w:r>
            <w:r w:rsidRPr="00BB2644">
              <w:rPr>
                <w:b/>
                <w:bCs/>
                <w:sz w:val="22"/>
                <w:szCs w:val="22"/>
              </w:rPr>
              <w:t>:</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b/>
                <w:bCs/>
                <w:sz w:val="22"/>
                <w:szCs w:val="22"/>
              </w:rPr>
            </w:pPr>
            <w:r w:rsidRPr="00BB2644">
              <w:rPr>
                <w:b/>
                <w:bCs/>
                <w:sz w:val="22"/>
                <w:szCs w:val="22"/>
              </w:rPr>
              <w:t>Dátum:</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9087" w:type="dxa"/>
            <w:gridSpan w:val="7"/>
            <w:shd w:val="clear" w:color="auto" w:fill="auto"/>
            <w:noWrap/>
            <w:vAlign w:val="bottom"/>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Kontrolu vykonal</w:t>
            </w:r>
            <w:r w:rsidR="009503C9">
              <w:rPr>
                <w:rStyle w:val="Odkaznapoznmkupodiarou"/>
                <w:b/>
                <w:bCs/>
                <w:sz w:val="22"/>
                <w:szCs w:val="22"/>
              </w:rPr>
              <w:footnoteReference w:customMarkFollows="1" w:id="30"/>
              <w:t>3</w:t>
            </w:r>
            <w:r w:rsidRPr="00BB2644">
              <w:rPr>
                <w:b/>
                <w:bCs/>
                <w:sz w:val="22"/>
                <w:szCs w:val="22"/>
              </w:rPr>
              <w:t>:</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bl>
    <w:p w:rsidR="00E92290" w:rsidRDefault="00E92290" w:rsidP="004E2338">
      <w:pPr>
        <w:spacing w:after="200" w:line="276" w:lineRule="auto"/>
      </w:pPr>
    </w:p>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E92290" w:rsidRPr="00BB2644" w:rsidTr="001622F7">
        <w:trPr>
          <w:trHeight w:val="645"/>
        </w:trPr>
        <w:tc>
          <w:tcPr>
            <w:tcW w:w="9087" w:type="dxa"/>
            <w:gridSpan w:val="7"/>
            <w:shd w:val="clear" w:color="000000" w:fill="60497A"/>
            <w:vAlign w:val="center"/>
            <w:hideMark/>
          </w:tcPr>
          <w:p w:rsidR="00E92290" w:rsidRPr="00BB2644" w:rsidRDefault="00E92290" w:rsidP="0066641F">
            <w:pPr>
              <w:jc w:val="center"/>
              <w:rPr>
                <w:b/>
                <w:bCs/>
                <w:color w:val="FFFFFF"/>
              </w:rPr>
            </w:pPr>
            <w:bookmarkStart w:id="12" w:name="KZ_11"/>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r w:rsidR="009E2AA7" w:rsidRPr="009E2AA7">
              <w:rPr>
                <w:b/>
                <w:bCs/>
                <w:color w:val="FFFFFF"/>
              </w:rPr>
              <w:t>Nadlimitná zákazka - verejná súťaž s využitím elektronického trhoviska - následná ex-post kontrola</w:t>
            </w:r>
          </w:p>
        </w:tc>
      </w:tr>
      <w:bookmarkEnd w:id="12"/>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programu</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66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projektu a prijímateľa</w:t>
            </w:r>
          </w:p>
        </w:tc>
      </w:tr>
      <w:tr w:rsidR="00E92290" w:rsidRPr="00BB2644" w:rsidTr="001622F7">
        <w:trPr>
          <w:trHeight w:val="33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zákazky</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Nadlimitná zákazka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E92290" w:rsidRPr="00BB2644" w:rsidRDefault="00E92290" w:rsidP="001622F7">
            <w:pPr>
              <w:rPr>
                <w:color w:val="000000"/>
                <w:sz w:val="22"/>
                <w:szCs w:val="22"/>
              </w:rPr>
            </w:pPr>
            <w:r>
              <w:rPr>
                <w:color w:val="000000"/>
                <w:sz w:val="22"/>
                <w:szCs w:val="22"/>
              </w:rPr>
              <w:t>Nadlimitná v</w:t>
            </w:r>
            <w:r w:rsidRPr="00BB2644">
              <w:rPr>
                <w:color w:val="000000"/>
                <w:sz w:val="22"/>
                <w:szCs w:val="22"/>
              </w:rPr>
              <w:t>erejná súťaž</w:t>
            </w:r>
            <w:r>
              <w:rPr>
                <w:color w:val="000000"/>
                <w:sz w:val="22"/>
                <w:szCs w:val="22"/>
              </w:rPr>
              <w:t xml:space="preserve"> s využitím elektronického trhoviska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xml:space="preserve"> </w:t>
            </w:r>
          </w:p>
        </w:tc>
      </w:tr>
      <w:tr w:rsidR="00AD74EA" w:rsidRPr="00BB2644" w:rsidTr="001622F7">
        <w:trPr>
          <w:trHeight w:val="300"/>
        </w:trPr>
        <w:tc>
          <w:tcPr>
            <w:tcW w:w="3559" w:type="dxa"/>
            <w:gridSpan w:val="2"/>
            <w:shd w:val="clear" w:color="auto" w:fill="auto"/>
            <w:vAlign w:val="center"/>
          </w:tcPr>
          <w:p w:rsidR="00AD74EA" w:rsidRPr="00BB2644" w:rsidRDefault="00AD74EA" w:rsidP="001622F7">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1622F7">
            <w:pPr>
              <w:rPr>
                <w:color w:val="000000"/>
                <w:sz w:val="22"/>
                <w:szCs w:val="22"/>
              </w:rPr>
            </w:pP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Následná ex-post kontrola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81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15"/>
        </w:trPr>
        <w:tc>
          <w:tcPr>
            <w:tcW w:w="582"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Poznámka</w:t>
            </w:r>
          </w:p>
        </w:tc>
      </w:tr>
      <w:tr w:rsidR="00E92290" w:rsidRPr="00BB2644" w:rsidTr="001622F7">
        <w:trPr>
          <w:trHeight w:val="9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9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3D2D2B" w:rsidRPr="00BB2644" w:rsidTr="003D2D2B">
        <w:trPr>
          <w:trHeight w:val="444"/>
        </w:trPr>
        <w:tc>
          <w:tcPr>
            <w:tcW w:w="582" w:type="dxa"/>
            <w:vMerge w:val="restart"/>
            <w:shd w:val="clear" w:color="auto" w:fill="auto"/>
            <w:noWrap/>
            <w:vAlign w:val="center"/>
            <w:hideMark/>
          </w:tcPr>
          <w:p w:rsidR="003D2D2B" w:rsidRPr="00BB2644" w:rsidRDefault="003D2D2B" w:rsidP="001622F7">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3D2D2B" w:rsidRDefault="003D2D2B" w:rsidP="001622F7">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3D2D2B" w:rsidRPr="00BB2644" w:rsidRDefault="003D2D2B" w:rsidP="001622F7">
            <w:pPr>
              <w:rPr>
                <w:color w:val="000000"/>
                <w:sz w:val="22"/>
                <w:szCs w:val="22"/>
              </w:rPr>
            </w:pPr>
            <w:r>
              <w:rPr>
                <w:color w:val="000000"/>
                <w:sz w:val="22"/>
                <w:szCs w:val="22"/>
              </w:rPr>
              <w:t>d) Je zmluva uzavretá v lehote viazanosti ponúk?</w:t>
            </w:r>
            <w:r w:rsidRPr="00BB2644">
              <w:rPr>
                <w:color w:val="000000"/>
                <w:sz w:val="22"/>
                <w:szCs w:val="22"/>
              </w:rPr>
              <w:t xml:space="preserve"> </w:t>
            </w:r>
          </w:p>
        </w:tc>
        <w:tc>
          <w:tcPr>
            <w:tcW w:w="567"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E92290" w:rsidRPr="00BB2644" w:rsidTr="001622F7">
        <w:trPr>
          <w:trHeight w:val="6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Je kontrolované verejné obstarávanie v súlade so závermi vykonanej 1. a 2. ex-</w:t>
            </w:r>
            <w:proofErr w:type="spellStart"/>
            <w:r w:rsidRPr="00BB2644">
              <w:rPr>
                <w:color w:val="000000"/>
                <w:sz w:val="22"/>
                <w:szCs w:val="22"/>
              </w:rPr>
              <w:t>ante</w:t>
            </w:r>
            <w:proofErr w:type="spellEnd"/>
            <w:r w:rsidRPr="00BB2644">
              <w:rPr>
                <w:color w:val="000000"/>
                <w:sz w:val="22"/>
                <w:szCs w:val="22"/>
              </w:rPr>
              <w:t xml:space="preserve"> kontroly a dokumentáciou schválenou v rámci týchto ex-</w:t>
            </w:r>
            <w:proofErr w:type="spellStart"/>
            <w:r w:rsidRPr="00BB2644">
              <w:rPr>
                <w:color w:val="000000"/>
                <w:sz w:val="22"/>
                <w:szCs w:val="22"/>
              </w:rPr>
              <w:t>ante</w:t>
            </w:r>
            <w:proofErr w:type="spellEnd"/>
            <w:r w:rsidRPr="00BB2644">
              <w:rPr>
                <w:color w:val="000000"/>
                <w:sz w:val="22"/>
                <w:szCs w:val="22"/>
              </w:rPr>
              <w:t xml:space="preserve"> kontrol?</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6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Uverejnil verejný obstarávateľ v profile všet</w:t>
            </w:r>
            <w:r>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9087" w:type="dxa"/>
            <w:gridSpan w:val="7"/>
            <w:shd w:val="clear" w:color="auto" w:fill="auto"/>
            <w:noWrap/>
            <w:vAlign w:val="center"/>
          </w:tcPr>
          <w:p w:rsidR="00E92290" w:rsidRPr="00BD2FCC" w:rsidRDefault="00E92290" w:rsidP="001622F7">
            <w:pPr>
              <w:jc w:val="both"/>
              <w:rPr>
                <w:b/>
                <w:sz w:val="20"/>
                <w:szCs w:val="20"/>
              </w:rPr>
            </w:pPr>
            <w:r w:rsidRPr="00BD2FCC">
              <w:rPr>
                <w:b/>
                <w:sz w:val="20"/>
                <w:szCs w:val="20"/>
              </w:rPr>
              <w:t>VYJADRENIE</w:t>
            </w:r>
          </w:p>
          <w:p w:rsidR="00E92290" w:rsidRPr="00BD2FCC" w:rsidRDefault="00E92290" w:rsidP="001622F7">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31"/>
              <w:t>[1]</w:t>
            </w:r>
          </w:p>
          <w:p w:rsidR="00E92290" w:rsidRPr="00BB2644" w:rsidRDefault="00E92290" w:rsidP="001622F7">
            <w:pPr>
              <w:rPr>
                <w:b/>
                <w:bCs/>
                <w:color w:val="000000"/>
                <w:sz w:val="22"/>
                <w:szCs w:val="22"/>
              </w:rPr>
            </w:pP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b/>
                <w:bCs/>
                <w:sz w:val="22"/>
                <w:szCs w:val="22"/>
              </w:rPr>
            </w:pPr>
            <w:r w:rsidRPr="00BB2644">
              <w:rPr>
                <w:b/>
                <w:bCs/>
                <w:sz w:val="22"/>
                <w:szCs w:val="22"/>
              </w:rPr>
              <w:t>Kontrolu vykonal</w:t>
            </w:r>
            <w:r w:rsidR="009503C9">
              <w:rPr>
                <w:rStyle w:val="Odkaznapoznmkupodiarou"/>
                <w:b/>
                <w:bCs/>
                <w:sz w:val="22"/>
                <w:szCs w:val="22"/>
              </w:rPr>
              <w:footnoteReference w:customMarkFollows="1" w:id="32"/>
              <w:t>2</w:t>
            </w:r>
            <w:r w:rsidRPr="00BB2644">
              <w:rPr>
                <w:b/>
                <w:bCs/>
                <w:sz w:val="22"/>
                <w:szCs w:val="22"/>
              </w:rPr>
              <w:t>:</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b/>
                <w:bCs/>
                <w:sz w:val="22"/>
                <w:szCs w:val="22"/>
              </w:rPr>
            </w:pPr>
            <w:r w:rsidRPr="00BB2644">
              <w:rPr>
                <w:b/>
                <w:bCs/>
                <w:sz w:val="22"/>
                <w:szCs w:val="22"/>
              </w:rPr>
              <w:t>Dátum: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9087" w:type="dxa"/>
            <w:gridSpan w:val="7"/>
            <w:shd w:val="clear" w:color="auto" w:fill="auto"/>
            <w:noWrap/>
            <w:vAlign w:val="bottom"/>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Kontrolu vykonal</w:t>
            </w:r>
            <w:r w:rsidR="009503C9">
              <w:rPr>
                <w:rStyle w:val="Odkaznapoznmkupodiarou"/>
                <w:b/>
                <w:bCs/>
                <w:sz w:val="22"/>
                <w:szCs w:val="22"/>
              </w:rPr>
              <w:footnoteReference w:customMarkFollows="1" w:id="33"/>
              <w:t>3</w:t>
            </w:r>
            <w:r w:rsidRPr="00BB2644">
              <w:rPr>
                <w:b/>
                <w:bCs/>
                <w:sz w:val="22"/>
                <w:szCs w:val="22"/>
              </w:rPr>
              <w:t>:</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bl>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200F4" w:rsidRPr="00BB2644" w:rsidTr="001622F7">
        <w:trPr>
          <w:trHeight w:val="645"/>
        </w:trPr>
        <w:tc>
          <w:tcPr>
            <w:tcW w:w="9087" w:type="dxa"/>
            <w:gridSpan w:val="7"/>
            <w:shd w:val="clear" w:color="000000" w:fill="60497A"/>
            <w:vAlign w:val="center"/>
            <w:hideMark/>
          </w:tcPr>
          <w:p w:rsidR="00A200F4" w:rsidRPr="00BB2644" w:rsidRDefault="00A200F4" w:rsidP="001622F7">
            <w:pPr>
              <w:jc w:val="center"/>
              <w:rPr>
                <w:b/>
                <w:bCs/>
                <w:color w:val="FFFFFF"/>
              </w:rPr>
            </w:pPr>
            <w:bookmarkStart w:id="13" w:name="KZ_12"/>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r w:rsidR="009E2AA7" w:rsidRPr="009E2AA7">
              <w:rPr>
                <w:b/>
                <w:bCs/>
                <w:color w:val="FFFFFF"/>
              </w:rPr>
              <w:t>Nadlimitná zákazka - verejná súťaž s využitím elektronického trhoviska - štandardná ex-post kontrola</w:t>
            </w:r>
          </w:p>
        </w:tc>
      </w:tr>
      <w:bookmarkEnd w:id="13"/>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programu</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66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projektu a prijímateľa</w:t>
            </w:r>
          </w:p>
        </w:tc>
      </w:tr>
      <w:tr w:rsidR="00A200F4" w:rsidRPr="00BB2644" w:rsidTr="001622F7">
        <w:trPr>
          <w:trHeight w:val="33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zákazky</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A200F4" w:rsidRPr="00BB2644" w:rsidRDefault="00A200F4" w:rsidP="001622F7">
            <w:pPr>
              <w:rPr>
                <w:color w:val="000000"/>
                <w:sz w:val="22"/>
                <w:szCs w:val="22"/>
              </w:rPr>
            </w:pPr>
            <w:r>
              <w:rPr>
                <w:color w:val="000000"/>
                <w:sz w:val="22"/>
                <w:szCs w:val="22"/>
              </w:rPr>
              <w:t>Nad</w:t>
            </w:r>
            <w:r w:rsidRPr="00BB2644">
              <w:rPr>
                <w:color w:val="000000"/>
                <w:sz w:val="22"/>
                <w:szCs w:val="22"/>
              </w:rPr>
              <w:t>limitná zákazka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A200F4" w:rsidRPr="00BB2644" w:rsidRDefault="00A200F4" w:rsidP="001622F7">
            <w:pPr>
              <w:rPr>
                <w:color w:val="000000"/>
                <w:sz w:val="22"/>
                <w:szCs w:val="22"/>
              </w:rPr>
            </w:pPr>
            <w:r>
              <w:rPr>
                <w:color w:val="000000"/>
                <w:sz w:val="22"/>
                <w:szCs w:val="22"/>
              </w:rPr>
              <w:t>Nad</w:t>
            </w:r>
            <w:r w:rsidRPr="00BB2644">
              <w:rPr>
                <w:color w:val="000000"/>
                <w:sz w:val="22"/>
                <w:szCs w:val="22"/>
              </w:rPr>
              <w:t xml:space="preserve">limitná </w:t>
            </w:r>
            <w:r>
              <w:rPr>
                <w:color w:val="000000"/>
                <w:sz w:val="22"/>
                <w:szCs w:val="22"/>
              </w:rPr>
              <w:t>verejná súťaž s využitím</w:t>
            </w:r>
            <w:r w:rsidRPr="00BB2644">
              <w:rPr>
                <w:color w:val="000000"/>
                <w:sz w:val="22"/>
                <w:szCs w:val="22"/>
              </w:rPr>
              <w:t xml:space="preserve"> elektronické</w:t>
            </w:r>
            <w:r>
              <w:rPr>
                <w:color w:val="000000"/>
                <w:sz w:val="22"/>
                <w:szCs w:val="22"/>
              </w:rPr>
              <w:t>ho</w:t>
            </w:r>
            <w:r w:rsidRPr="00BB2644">
              <w:rPr>
                <w:color w:val="000000"/>
                <w:sz w:val="22"/>
                <w:szCs w:val="22"/>
              </w:rPr>
              <w:t xml:space="preserve"> trhovis</w:t>
            </w:r>
            <w:r>
              <w:rPr>
                <w:color w:val="000000"/>
                <w:sz w:val="22"/>
                <w:szCs w:val="22"/>
              </w:rPr>
              <w:t>ka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 </w:t>
            </w:r>
          </w:p>
        </w:tc>
      </w:tr>
      <w:tr w:rsidR="00AD74EA" w:rsidRPr="00BB2644" w:rsidTr="001622F7">
        <w:trPr>
          <w:trHeight w:val="300"/>
        </w:trPr>
        <w:tc>
          <w:tcPr>
            <w:tcW w:w="3559" w:type="dxa"/>
            <w:gridSpan w:val="2"/>
            <w:shd w:val="clear" w:color="auto" w:fill="auto"/>
            <w:vAlign w:val="center"/>
          </w:tcPr>
          <w:p w:rsidR="00AD74EA" w:rsidRPr="00BB2644" w:rsidRDefault="00AD74EA" w:rsidP="001622F7">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1622F7">
            <w:pPr>
              <w:rPr>
                <w:color w:val="000000"/>
                <w:sz w:val="22"/>
                <w:szCs w:val="22"/>
              </w:rPr>
            </w:pP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Štandardná ex-post kontrola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81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15"/>
        </w:trPr>
        <w:tc>
          <w:tcPr>
            <w:tcW w:w="582"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Poznámka</w:t>
            </w: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Bola zákazka </w:t>
            </w:r>
            <w:r>
              <w:rPr>
                <w:color w:val="000000"/>
                <w:sz w:val="22"/>
                <w:szCs w:val="22"/>
              </w:rPr>
              <w:t>zadávaná v súlade s § 51 ods. 6</w:t>
            </w:r>
            <w:r w:rsidRPr="00BB2644">
              <w:rPr>
                <w:color w:val="000000"/>
                <w:sz w:val="22"/>
                <w:szCs w:val="22"/>
              </w:rPr>
              <w:t xml:space="preserve"> ZVO?</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9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Bol pri zadávaní zákaziek uplatnený princíp rovnakého zaobchádzania, princíp nediskriminácie uchádzačov alebo záujemcov, princíp </w:t>
            </w:r>
            <w:r w:rsidRPr="00BB2644">
              <w:rPr>
                <w:color w:val="000000"/>
                <w:sz w:val="22"/>
                <w:szCs w:val="22"/>
              </w:rPr>
              <w:lastRenderedPageBreak/>
              <w:t>transparentnosti a princíp hospodárnosti a efektívnosti?</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lastRenderedPageBreak/>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9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A200F4" w:rsidRPr="00BB2644" w:rsidRDefault="00A200F4" w:rsidP="001622F7">
            <w:pPr>
              <w:rPr>
                <w:sz w:val="22"/>
                <w:szCs w:val="22"/>
              </w:rPr>
            </w:pPr>
            <w:r w:rsidRPr="00BB2644">
              <w:rPr>
                <w:sz w:val="22"/>
                <w:szCs w:val="22"/>
              </w:rPr>
              <w:t>Nebol pri zadávaní zákaziek identifikovaný konflikt záujmov?</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3D2D2B" w:rsidRPr="00BB2644" w:rsidTr="003D2D2B">
        <w:trPr>
          <w:trHeight w:val="1140"/>
        </w:trPr>
        <w:tc>
          <w:tcPr>
            <w:tcW w:w="582" w:type="dxa"/>
            <w:vMerge w:val="restart"/>
            <w:shd w:val="clear" w:color="auto" w:fill="auto"/>
            <w:noWrap/>
            <w:vAlign w:val="center"/>
            <w:hideMark/>
          </w:tcPr>
          <w:p w:rsidR="003D2D2B" w:rsidRPr="00BB2644" w:rsidRDefault="003D2D2B" w:rsidP="001622F7">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3D2D2B" w:rsidRPr="00BB2644" w:rsidRDefault="003D2D2B" w:rsidP="001622F7">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 obstarávanie v súlade so závermi vykonanej ex-</w:t>
            </w:r>
            <w:proofErr w:type="spellStart"/>
            <w:r w:rsidRPr="00BB2644">
              <w:rPr>
                <w:sz w:val="22"/>
                <w:szCs w:val="22"/>
              </w:rPr>
              <w:t>ante</w:t>
            </w:r>
            <w:proofErr w:type="spellEnd"/>
            <w:r w:rsidRPr="00BB2644">
              <w:rPr>
                <w:sz w:val="22"/>
                <w:szCs w:val="22"/>
              </w:rPr>
              <w:t xml:space="preserve"> kontroly a dokumentáciou schválenou v rámci tejto ex-</w:t>
            </w:r>
            <w:proofErr w:type="spellStart"/>
            <w:r w:rsidRPr="00BB2644">
              <w:rPr>
                <w:sz w:val="22"/>
                <w:szCs w:val="22"/>
              </w:rPr>
              <w:t>ante</w:t>
            </w:r>
            <w:proofErr w:type="spellEnd"/>
            <w:r w:rsidRPr="00BB2644">
              <w:rPr>
                <w:sz w:val="22"/>
                <w:szCs w:val="22"/>
              </w:rPr>
              <w:t xml:space="preserve"> kontroly?</w:t>
            </w:r>
          </w:p>
        </w:tc>
        <w:tc>
          <w:tcPr>
            <w:tcW w:w="567"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r>
      <w:tr w:rsidR="003D2D2B" w:rsidRPr="00BB2644" w:rsidTr="001622F7">
        <w:trPr>
          <w:trHeight w:val="1140"/>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sz w:val="22"/>
                <w:szCs w:val="22"/>
              </w:rPr>
            </w:pPr>
          </w:p>
        </w:tc>
        <w:tc>
          <w:tcPr>
            <w:tcW w:w="567" w:type="dxa"/>
            <w:shd w:val="clear" w:color="auto" w:fill="auto"/>
          </w:tcPr>
          <w:p w:rsidR="003D2D2B" w:rsidRPr="00BB2644" w:rsidRDefault="003D2D2B" w:rsidP="001622F7">
            <w:pPr>
              <w:jc w:val="both"/>
              <w:rPr>
                <w:b/>
                <w:bCs/>
                <w:color w:val="000000"/>
                <w:sz w:val="22"/>
                <w:szCs w:val="22"/>
              </w:rPr>
            </w:pPr>
          </w:p>
        </w:tc>
        <w:tc>
          <w:tcPr>
            <w:tcW w:w="567" w:type="dxa"/>
            <w:shd w:val="clear" w:color="auto" w:fill="auto"/>
          </w:tcPr>
          <w:p w:rsidR="003D2D2B" w:rsidRPr="00BB2644" w:rsidRDefault="003D2D2B" w:rsidP="001622F7">
            <w:pPr>
              <w:jc w:val="both"/>
              <w:rPr>
                <w:b/>
                <w:bCs/>
                <w:color w:val="000000"/>
                <w:sz w:val="22"/>
                <w:szCs w:val="22"/>
              </w:rPr>
            </w:pPr>
          </w:p>
        </w:tc>
        <w:tc>
          <w:tcPr>
            <w:tcW w:w="776" w:type="dxa"/>
            <w:shd w:val="clear" w:color="auto" w:fill="auto"/>
          </w:tcPr>
          <w:p w:rsidR="003D2D2B" w:rsidRPr="00BB2644" w:rsidRDefault="003D2D2B" w:rsidP="001622F7">
            <w:pPr>
              <w:jc w:val="both"/>
              <w:rPr>
                <w:b/>
                <w:bCs/>
                <w:color w:val="000000"/>
                <w:sz w:val="22"/>
                <w:szCs w:val="22"/>
              </w:rPr>
            </w:pPr>
          </w:p>
        </w:tc>
        <w:tc>
          <w:tcPr>
            <w:tcW w:w="1775" w:type="dxa"/>
            <w:shd w:val="clear" w:color="auto" w:fill="auto"/>
          </w:tcPr>
          <w:p w:rsidR="003D2D2B" w:rsidRPr="00BB2644" w:rsidRDefault="003D2D2B" w:rsidP="001622F7">
            <w:pPr>
              <w:jc w:val="both"/>
              <w:rPr>
                <w:b/>
                <w:bCs/>
                <w:color w:val="000000"/>
                <w:sz w:val="22"/>
                <w:szCs w:val="22"/>
              </w:rPr>
            </w:pP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A200F4" w:rsidRPr="00BB2644" w:rsidRDefault="00A200F4" w:rsidP="001622F7">
            <w:pPr>
              <w:rPr>
                <w:sz w:val="22"/>
                <w:szCs w:val="22"/>
              </w:rPr>
            </w:pPr>
            <w:r w:rsidRPr="00BB2644">
              <w:rPr>
                <w:sz w:val="22"/>
                <w:szCs w:val="22"/>
              </w:rPr>
              <w:t>Neboli identifikované iné porušenia pravidiel a postupov verejného obstarávania?</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3D2D2B" w:rsidRPr="00BB2644" w:rsidTr="003D2D2B">
        <w:trPr>
          <w:trHeight w:val="845"/>
        </w:trPr>
        <w:tc>
          <w:tcPr>
            <w:tcW w:w="582" w:type="dxa"/>
            <w:vMerge w:val="restart"/>
            <w:shd w:val="clear" w:color="auto" w:fill="auto"/>
            <w:noWrap/>
            <w:vAlign w:val="center"/>
          </w:tcPr>
          <w:p w:rsidR="003D2D2B" w:rsidRPr="00BB2644" w:rsidRDefault="003D2D2B" w:rsidP="003D2D2B">
            <w:pPr>
              <w:jc w:val="center"/>
              <w:rPr>
                <w:color w:val="000000"/>
                <w:sz w:val="22"/>
                <w:szCs w:val="22"/>
              </w:rPr>
            </w:pPr>
            <w:r>
              <w:rPr>
                <w:color w:val="000000"/>
                <w:sz w:val="22"/>
                <w:szCs w:val="22"/>
              </w:rPr>
              <w:t>7</w:t>
            </w:r>
          </w:p>
        </w:tc>
        <w:tc>
          <w:tcPr>
            <w:tcW w:w="4820" w:type="dxa"/>
            <w:gridSpan w:val="2"/>
            <w:vMerge w:val="restart"/>
            <w:shd w:val="clear" w:color="auto" w:fill="auto"/>
            <w:vAlign w:val="center"/>
          </w:tcPr>
          <w:p w:rsidR="003D2D2B" w:rsidRPr="00A9061A" w:rsidRDefault="003D2D2B" w:rsidP="003D2D2B">
            <w:pPr>
              <w:rPr>
                <w:sz w:val="22"/>
                <w:szCs w:val="22"/>
              </w:rPr>
            </w:pPr>
            <w:r>
              <w:rPr>
                <w:sz w:val="22"/>
                <w:szCs w:val="22"/>
              </w:rPr>
              <w:t xml:space="preserve">a) </w:t>
            </w:r>
            <w:r w:rsidRPr="00A9061A">
              <w:rPr>
                <w:sz w:val="22"/>
                <w:szCs w:val="22"/>
              </w:rPr>
              <w:t>Je úspešný uchádzač zapísaný v registri partnerov verejného sektora?</w:t>
            </w:r>
          </w:p>
          <w:p w:rsidR="003D2D2B" w:rsidRPr="00A9061A" w:rsidRDefault="003D2D2B" w:rsidP="003D2D2B">
            <w:pPr>
              <w:rPr>
                <w:sz w:val="22"/>
                <w:szCs w:val="22"/>
              </w:rPr>
            </w:pPr>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p>
          <w:p w:rsidR="003D2D2B" w:rsidRPr="00BB2644" w:rsidRDefault="003D2D2B" w:rsidP="003D2D2B">
            <w:pPr>
              <w:rPr>
                <w:color w:val="000000"/>
                <w:sz w:val="22"/>
                <w:szCs w:val="22"/>
              </w:rPr>
            </w:pPr>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845"/>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Default="003D2D2B" w:rsidP="003D2D2B">
            <w:pPr>
              <w:rPr>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845"/>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Default="003D2D2B" w:rsidP="003D2D2B">
            <w:pPr>
              <w:rPr>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3D2D2B">
        <w:trPr>
          <w:trHeight w:val="444"/>
        </w:trPr>
        <w:tc>
          <w:tcPr>
            <w:tcW w:w="582" w:type="dxa"/>
            <w:vMerge w:val="restart"/>
            <w:shd w:val="clear" w:color="auto" w:fill="auto"/>
            <w:noWrap/>
            <w:vAlign w:val="center"/>
            <w:hideMark/>
          </w:tcPr>
          <w:p w:rsidR="003D2D2B" w:rsidRPr="00BB2644" w:rsidRDefault="003D2D2B" w:rsidP="003D2D2B">
            <w:pPr>
              <w:jc w:val="center"/>
              <w:rPr>
                <w:color w:val="000000"/>
                <w:sz w:val="22"/>
                <w:szCs w:val="22"/>
              </w:rPr>
            </w:pPr>
            <w:r>
              <w:rPr>
                <w:color w:val="000000"/>
                <w:sz w:val="22"/>
                <w:szCs w:val="22"/>
              </w:rPr>
              <w:t>8</w:t>
            </w:r>
          </w:p>
        </w:tc>
        <w:tc>
          <w:tcPr>
            <w:tcW w:w="4820" w:type="dxa"/>
            <w:gridSpan w:val="2"/>
            <w:vMerge w:val="restart"/>
            <w:shd w:val="clear" w:color="auto" w:fill="auto"/>
            <w:vAlign w:val="center"/>
            <w:hideMark/>
          </w:tcPr>
          <w:p w:rsidR="003D2D2B" w:rsidRDefault="003D2D2B" w:rsidP="003D2D2B">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3D2D2B" w:rsidRPr="00BB2644" w:rsidRDefault="003D2D2B" w:rsidP="003D2D2B">
            <w:pPr>
              <w:rPr>
                <w:sz w:val="22"/>
                <w:szCs w:val="22"/>
              </w:rPr>
            </w:pPr>
            <w:r>
              <w:rPr>
                <w:color w:val="000000"/>
                <w:sz w:val="22"/>
                <w:szCs w:val="22"/>
              </w:rPr>
              <w:t>d) Je zmluva uzavretá v lehote viazanosti ponúk?</w:t>
            </w:r>
          </w:p>
        </w:tc>
        <w:tc>
          <w:tcPr>
            <w:tcW w:w="567"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567"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776"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1775"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300"/>
        </w:trPr>
        <w:tc>
          <w:tcPr>
            <w:tcW w:w="9087" w:type="dxa"/>
            <w:gridSpan w:val="7"/>
            <w:shd w:val="clear" w:color="auto" w:fill="auto"/>
            <w:noWrap/>
            <w:vAlign w:val="center"/>
          </w:tcPr>
          <w:p w:rsidR="003D2D2B" w:rsidRPr="00BD2FCC" w:rsidRDefault="003D2D2B" w:rsidP="003D2D2B">
            <w:pPr>
              <w:jc w:val="both"/>
              <w:rPr>
                <w:b/>
                <w:sz w:val="20"/>
                <w:szCs w:val="20"/>
              </w:rPr>
            </w:pPr>
            <w:r w:rsidRPr="00BD2FCC">
              <w:rPr>
                <w:b/>
                <w:sz w:val="20"/>
                <w:szCs w:val="20"/>
              </w:rPr>
              <w:t>VYJADRENIE</w:t>
            </w:r>
          </w:p>
          <w:p w:rsidR="003D2D2B" w:rsidRPr="00BD2FCC" w:rsidRDefault="003D2D2B" w:rsidP="003D2D2B">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34"/>
              <w:t>[1]</w:t>
            </w:r>
          </w:p>
          <w:p w:rsidR="003D2D2B" w:rsidRPr="00BB2644" w:rsidRDefault="003D2D2B" w:rsidP="003D2D2B">
            <w:pPr>
              <w:rPr>
                <w:b/>
                <w:bCs/>
                <w:color w:val="000000"/>
                <w:sz w:val="22"/>
                <w:szCs w:val="22"/>
              </w:rPr>
            </w:pPr>
          </w:p>
        </w:tc>
      </w:tr>
      <w:tr w:rsidR="003D2D2B" w:rsidRPr="00BB2644" w:rsidTr="001622F7">
        <w:trPr>
          <w:trHeight w:val="300"/>
        </w:trPr>
        <w:tc>
          <w:tcPr>
            <w:tcW w:w="3559" w:type="dxa"/>
            <w:gridSpan w:val="2"/>
            <w:shd w:val="clear" w:color="auto" w:fill="auto"/>
            <w:vAlign w:val="center"/>
            <w:hideMark/>
          </w:tcPr>
          <w:p w:rsidR="003D2D2B" w:rsidRPr="00BB2644" w:rsidRDefault="003D2D2B" w:rsidP="003D2D2B">
            <w:pPr>
              <w:rPr>
                <w:b/>
                <w:bCs/>
                <w:sz w:val="22"/>
                <w:szCs w:val="22"/>
              </w:rPr>
            </w:pPr>
            <w:r w:rsidRPr="00BB2644">
              <w:rPr>
                <w:b/>
                <w:bCs/>
                <w:sz w:val="22"/>
                <w:szCs w:val="22"/>
              </w:rPr>
              <w:t>Kontrolu vykonal</w:t>
            </w:r>
            <w:r w:rsidR="009503C9">
              <w:rPr>
                <w:rStyle w:val="Odkaznapoznmkupodiarou"/>
                <w:b/>
                <w:bCs/>
                <w:sz w:val="22"/>
                <w:szCs w:val="22"/>
              </w:rPr>
              <w:footnoteReference w:customMarkFollows="1" w:id="35"/>
              <w:t>2</w:t>
            </w:r>
            <w:r w:rsidRPr="00BB2644">
              <w:rPr>
                <w:b/>
                <w:bCs/>
                <w:sz w:val="22"/>
                <w:szCs w:val="22"/>
              </w:rPr>
              <w:t>:</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auto" w:fill="auto"/>
            <w:vAlign w:val="center"/>
            <w:hideMark/>
          </w:tcPr>
          <w:p w:rsidR="003D2D2B" w:rsidRPr="00BB2644" w:rsidRDefault="003D2D2B" w:rsidP="003D2D2B">
            <w:pPr>
              <w:rPr>
                <w:b/>
                <w:bCs/>
                <w:sz w:val="22"/>
                <w:szCs w:val="22"/>
              </w:rPr>
            </w:pPr>
            <w:r w:rsidRPr="00BB2644">
              <w:rPr>
                <w:b/>
                <w:bCs/>
                <w:sz w:val="22"/>
                <w:szCs w:val="22"/>
              </w:rPr>
              <w:t>Dátum:</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lastRenderedPageBreak/>
              <w:t>Podpis:</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9087" w:type="dxa"/>
            <w:gridSpan w:val="7"/>
            <w:shd w:val="clear" w:color="auto" w:fill="auto"/>
            <w:noWrap/>
            <w:vAlign w:val="bottom"/>
            <w:hideMark/>
          </w:tcPr>
          <w:p w:rsidR="006876CA" w:rsidRDefault="006876CA" w:rsidP="003D2D2B">
            <w:pPr>
              <w:jc w:val="center"/>
              <w:rPr>
                <w:color w:val="000000"/>
                <w:sz w:val="22"/>
                <w:szCs w:val="22"/>
              </w:rPr>
            </w:pPr>
          </w:p>
          <w:p w:rsidR="006876CA" w:rsidRDefault="006876CA" w:rsidP="003D2D2B">
            <w:pPr>
              <w:jc w:val="center"/>
              <w:rPr>
                <w:color w:val="000000"/>
                <w:sz w:val="22"/>
                <w:szCs w:val="22"/>
              </w:rPr>
            </w:pPr>
          </w:p>
          <w:p w:rsidR="006876CA" w:rsidRDefault="006876CA" w:rsidP="003D2D2B">
            <w:pPr>
              <w:jc w:val="center"/>
              <w:rPr>
                <w:color w:val="000000"/>
                <w:sz w:val="22"/>
                <w:szCs w:val="22"/>
              </w:rPr>
            </w:pPr>
          </w:p>
          <w:p w:rsidR="003D2D2B" w:rsidRPr="00BB2644" w:rsidRDefault="003D2D2B" w:rsidP="003D2D2B">
            <w:pPr>
              <w:jc w:val="cente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Kontrolu vykonal</w:t>
            </w:r>
            <w:r w:rsidR="009503C9">
              <w:rPr>
                <w:rStyle w:val="Odkaznapoznmkupodiarou"/>
                <w:b/>
                <w:bCs/>
                <w:sz w:val="22"/>
                <w:szCs w:val="22"/>
              </w:rPr>
              <w:footnoteReference w:customMarkFollows="1" w:id="36"/>
              <w:t>3</w:t>
            </w:r>
            <w:r w:rsidRPr="00BB2644">
              <w:rPr>
                <w:b/>
                <w:bCs/>
                <w:sz w:val="22"/>
                <w:szCs w:val="22"/>
              </w:rPr>
              <w:t>:</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Podpis:</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bl>
    <w:p w:rsidR="00A200F4" w:rsidRDefault="00A200F4">
      <w:pPr>
        <w:spacing w:after="200" w:line="276" w:lineRule="auto"/>
      </w:pPr>
    </w:p>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4" w:name="KZ_13"/>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- 1. ex-</w:t>
            </w:r>
            <w:proofErr w:type="spellStart"/>
            <w:r w:rsidR="00A46A14" w:rsidRPr="00A46A14">
              <w:rPr>
                <w:b/>
                <w:bCs/>
                <w:color w:val="FFFFFF"/>
              </w:rPr>
              <w:t>ante</w:t>
            </w:r>
            <w:proofErr w:type="spellEnd"/>
            <w:r w:rsidR="00A46A14" w:rsidRPr="00A46A14">
              <w:rPr>
                <w:b/>
                <w:bCs/>
                <w:color w:val="FFFFFF"/>
              </w:rPr>
              <w:t xml:space="preserve"> kontrola</w:t>
            </w:r>
          </w:p>
        </w:tc>
      </w:tr>
      <w:bookmarkEnd w:id="14"/>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w:t>
            </w:r>
            <w:proofErr w:type="spellStart"/>
            <w:r w:rsidRPr="00BB2644">
              <w:rPr>
                <w:color w:val="000000"/>
                <w:sz w:val="22"/>
                <w:szCs w:val="22"/>
              </w:rPr>
              <w:t>ante</w:t>
            </w:r>
            <w:proofErr w:type="spellEnd"/>
            <w:r w:rsidRPr="00BB2644">
              <w:rPr>
                <w:color w:val="000000"/>
                <w:sz w:val="22"/>
                <w:szCs w:val="22"/>
              </w:rPr>
              <w:t xml:space="preserv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3F1B24" w:rsidRPr="00BB2644" w:rsidTr="003F1B24">
        <w:trPr>
          <w:trHeight w:val="873"/>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 xml:space="preserve">f) Boli v dokumentácii k verejnému obstarávaniu aj </w:t>
            </w:r>
            <w:r w:rsidRPr="00BB2644">
              <w:rPr>
                <w:color w:val="000000"/>
                <w:sz w:val="22"/>
                <w:szCs w:val="22"/>
              </w:rPr>
              <w:lastRenderedPageBreak/>
              <w:t>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786420" w:rsidRPr="00BB2644" w:rsidTr="009C68C1">
        <w:trPr>
          <w:trHeight w:val="476"/>
        </w:trPr>
        <w:tc>
          <w:tcPr>
            <w:tcW w:w="582" w:type="dxa"/>
            <w:shd w:val="clear" w:color="auto" w:fill="auto"/>
            <w:noWrap/>
            <w:vAlign w:val="center"/>
          </w:tcPr>
          <w:p w:rsidR="00786420" w:rsidRPr="00BB2644" w:rsidRDefault="007E4C9D" w:rsidP="00BB2644">
            <w:pPr>
              <w:jc w:val="center"/>
              <w:rPr>
                <w:color w:val="000000"/>
                <w:sz w:val="22"/>
                <w:szCs w:val="22"/>
              </w:rPr>
            </w:pPr>
            <w:r>
              <w:rPr>
                <w:color w:val="000000"/>
                <w:sz w:val="22"/>
                <w:szCs w:val="22"/>
              </w:rPr>
              <w:t>3</w:t>
            </w:r>
          </w:p>
        </w:tc>
        <w:tc>
          <w:tcPr>
            <w:tcW w:w="4820" w:type="dxa"/>
            <w:gridSpan w:val="2"/>
            <w:shd w:val="clear" w:color="auto" w:fill="auto"/>
            <w:vAlign w:val="center"/>
          </w:tcPr>
          <w:p w:rsidR="00786420" w:rsidRPr="00BB2644" w:rsidRDefault="00786420" w:rsidP="00BB2644">
            <w:pPr>
              <w:rPr>
                <w:color w:val="000000"/>
                <w:sz w:val="22"/>
                <w:szCs w:val="22"/>
              </w:rPr>
            </w:pPr>
            <w:r>
              <w:rPr>
                <w:color w:val="000000"/>
                <w:sz w:val="22"/>
                <w:szCs w:val="22"/>
              </w:rPr>
              <w:t>Je oznámenie  o vyhlásení verejného obstarávania v súlade s návrhom súťažných podkladov?</w:t>
            </w:r>
          </w:p>
        </w:tc>
        <w:tc>
          <w:tcPr>
            <w:tcW w:w="567" w:type="dxa"/>
            <w:shd w:val="clear" w:color="auto" w:fill="auto"/>
            <w:vAlign w:val="center"/>
          </w:tcPr>
          <w:p w:rsidR="00786420" w:rsidRPr="00BB2644" w:rsidRDefault="00786420" w:rsidP="00BB2644">
            <w:pPr>
              <w:jc w:val="center"/>
              <w:rPr>
                <w:color w:val="000000"/>
                <w:sz w:val="22"/>
                <w:szCs w:val="22"/>
              </w:rPr>
            </w:pPr>
          </w:p>
        </w:tc>
        <w:tc>
          <w:tcPr>
            <w:tcW w:w="567" w:type="dxa"/>
            <w:shd w:val="clear" w:color="auto" w:fill="auto"/>
            <w:vAlign w:val="center"/>
          </w:tcPr>
          <w:p w:rsidR="00786420" w:rsidRPr="00BB2644" w:rsidRDefault="00786420" w:rsidP="00BB2644">
            <w:pPr>
              <w:jc w:val="center"/>
              <w:rPr>
                <w:color w:val="000000"/>
                <w:sz w:val="22"/>
                <w:szCs w:val="22"/>
              </w:rPr>
            </w:pPr>
          </w:p>
        </w:tc>
        <w:tc>
          <w:tcPr>
            <w:tcW w:w="776" w:type="dxa"/>
            <w:shd w:val="clear" w:color="auto" w:fill="auto"/>
            <w:vAlign w:val="center"/>
          </w:tcPr>
          <w:p w:rsidR="00786420" w:rsidRPr="00BB2644" w:rsidRDefault="00786420" w:rsidP="00BB2644">
            <w:pPr>
              <w:jc w:val="center"/>
              <w:rPr>
                <w:color w:val="000000"/>
                <w:sz w:val="22"/>
                <w:szCs w:val="22"/>
              </w:rPr>
            </w:pPr>
          </w:p>
        </w:tc>
        <w:tc>
          <w:tcPr>
            <w:tcW w:w="1775" w:type="dxa"/>
            <w:shd w:val="clear" w:color="auto" w:fill="auto"/>
            <w:vAlign w:val="center"/>
          </w:tcPr>
          <w:p w:rsidR="00786420" w:rsidRPr="00BB2644" w:rsidRDefault="00786420"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F1B24" w:rsidRPr="00BB2644" w:rsidTr="003F1B24">
        <w:trPr>
          <w:trHeight w:val="1268"/>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Pr>
                <w:color w:val="000000"/>
                <w:sz w:val="22"/>
                <w:szCs w:val="22"/>
              </w:rPr>
              <w:t>10</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1267"/>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3F1B24">
        <w:trPr>
          <w:trHeight w:val="630"/>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Pr>
                <w:color w:val="000000"/>
                <w:sz w:val="22"/>
                <w:szCs w:val="22"/>
              </w:rPr>
              <w:t>11</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630"/>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3F1B24">
        <w:trPr>
          <w:trHeight w:val="845"/>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Pr>
                <w:color w:val="000000"/>
                <w:sz w:val="22"/>
                <w:szCs w:val="22"/>
              </w:rPr>
              <w:t>12</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r>
            <w:r w:rsidRPr="00BB2644">
              <w:rPr>
                <w:color w:val="000000"/>
                <w:sz w:val="22"/>
                <w:szCs w:val="22"/>
              </w:rPr>
              <w:lastRenderedPageBreak/>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845"/>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45"/>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3F1B24">
        <w:trPr>
          <w:trHeight w:val="699"/>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Pr>
                <w:color w:val="000000"/>
                <w:sz w:val="22"/>
                <w:szCs w:val="22"/>
              </w:rPr>
              <w:t>13</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697"/>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697"/>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697"/>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F1B24" w:rsidRPr="00BB2644" w:rsidTr="003F1B24">
        <w:trPr>
          <w:trHeight w:val="845"/>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Pr>
                <w:color w:val="000000"/>
                <w:sz w:val="22"/>
                <w:szCs w:val="22"/>
              </w:rPr>
              <w:t>15</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845"/>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45"/>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3F1B24">
        <w:trPr>
          <w:trHeight w:val="1013"/>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Pr>
                <w:color w:val="000000"/>
                <w:sz w:val="22"/>
                <w:szCs w:val="22"/>
              </w:rPr>
              <w:t>16</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V prípade, že obmedzil verejný obstarávateľ v užšej súťaži počet záujemcov, ktorých vyzve na predloženie ponuky, bolo toto obmedzenie v rozmedzí najmenej 10 a najviac 20 záujemcov?</w:t>
            </w:r>
            <w:r w:rsidRPr="00BB2644">
              <w:rPr>
                <w:color w:val="000000"/>
                <w:sz w:val="22"/>
                <w:szCs w:val="22"/>
              </w:rPr>
              <w:br/>
              <w:t>b) V prípade, že verejný obstarávateľ obmedzil počet záujemcov, ktorých vyzve na predloženie ponuky, určil objektívne kritéria na základe ktorých to urobí?</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1012"/>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oznámení o vyhlásení verejného obstarávania určil verejný obstarávateľ v užšej súťaži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37"/>
              <w:t>[1]</w:t>
            </w:r>
          </w:p>
          <w:p w:rsidR="000C1AA0" w:rsidRPr="00A54276" w:rsidRDefault="000C1AA0" w:rsidP="000C1AA0"/>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lastRenderedPageBreak/>
              <w:t>Kontrolu vykonal</w:t>
            </w:r>
            <w:r w:rsidR="009503C9">
              <w:rPr>
                <w:rStyle w:val="Odkaznapoznmkupodiarou"/>
                <w:b/>
                <w:bCs/>
                <w:sz w:val="22"/>
                <w:szCs w:val="22"/>
              </w:rPr>
              <w:footnoteReference w:customMarkFollows="1" w:id="38"/>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39"/>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5" w:name="KZ_1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- 2. ex-</w:t>
            </w:r>
            <w:proofErr w:type="spellStart"/>
            <w:r w:rsidR="00A46A14" w:rsidRPr="00A46A14">
              <w:rPr>
                <w:b/>
                <w:bCs/>
                <w:color w:val="FFFFFF"/>
              </w:rPr>
              <w:t>ante</w:t>
            </w:r>
            <w:proofErr w:type="spellEnd"/>
            <w:r w:rsidR="00A46A14" w:rsidRPr="00A46A14">
              <w:rPr>
                <w:b/>
                <w:bCs/>
                <w:color w:val="FFFFFF"/>
              </w:rPr>
              <w:t xml:space="preserve"> kontrola</w:t>
            </w:r>
          </w:p>
        </w:tc>
      </w:tr>
      <w:bookmarkEnd w:id="15"/>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w:t>
            </w:r>
            <w:proofErr w:type="spellStart"/>
            <w:r w:rsidRPr="00BB2644">
              <w:rPr>
                <w:color w:val="000000"/>
                <w:sz w:val="22"/>
                <w:szCs w:val="22"/>
              </w:rPr>
              <w:t>ante</w:t>
            </w:r>
            <w:proofErr w:type="spellEnd"/>
            <w:r w:rsidRPr="00BB2644">
              <w:rPr>
                <w:color w:val="000000"/>
                <w:sz w:val="22"/>
                <w:szCs w:val="22"/>
              </w:rPr>
              <w:t xml:space="preserv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0E08D5" w:rsidRPr="00BB2644" w:rsidTr="000E08D5">
        <w:trPr>
          <w:trHeight w:val="758"/>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v užšej súťaži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1140"/>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0E08D5" w:rsidRPr="00BB2644" w:rsidRDefault="000E08D5"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w:t>
            </w:r>
            <w:proofErr w:type="spellStart"/>
            <w:r w:rsidRPr="00BB2644">
              <w:rPr>
                <w:sz w:val="22"/>
                <w:szCs w:val="22"/>
              </w:rPr>
              <w:t>ante</w:t>
            </w:r>
            <w:proofErr w:type="spellEnd"/>
            <w:r w:rsidRPr="00BB2644">
              <w:rPr>
                <w:sz w:val="22"/>
                <w:szCs w:val="22"/>
              </w:rPr>
              <w:t xml:space="preserve"> kontroly a dokumentáciou schválenou v rámci tejto ex-</w:t>
            </w:r>
            <w:proofErr w:type="spellStart"/>
            <w:r w:rsidRPr="00BB2644">
              <w:rPr>
                <w:sz w:val="22"/>
                <w:szCs w:val="22"/>
              </w:rPr>
              <w:t>ante</w:t>
            </w:r>
            <w:proofErr w:type="spellEnd"/>
            <w:r w:rsidRPr="00BB2644">
              <w:rPr>
                <w:sz w:val="22"/>
                <w:szCs w:val="22"/>
              </w:rPr>
              <w:t xml:space="preserve"> kontroly?</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14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0E08D5">
        <w:trPr>
          <w:trHeight w:val="1010"/>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 xml:space="preserve">a) Posudzoval verejný obstarávateľ splnenie podmienok účasti vo </w:t>
            </w:r>
            <w:proofErr w:type="spellStart"/>
            <w:r w:rsidRPr="00BB2644">
              <w:rPr>
                <w:color w:val="000000"/>
                <w:sz w:val="22"/>
                <w:szCs w:val="22"/>
              </w:rPr>
              <w:t>VO</w:t>
            </w:r>
            <w:proofErr w:type="spellEnd"/>
            <w:r w:rsidRPr="00BB2644">
              <w:rPr>
                <w:color w:val="000000"/>
                <w:sz w:val="22"/>
                <w:szCs w:val="22"/>
              </w:rPr>
              <w:t xml:space="preserve">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01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101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výzva na predkladanie ponúk v užšej súťaži náležitosti podľa § 53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885"/>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885"/>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92"/>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Bolo vysvetlenie požiadaviek uvedených v oznámení o vyhlásení VO alebo v oznámení použitom ako výzva na súťaž, podmienok účasti vo </w:t>
            </w:r>
            <w:proofErr w:type="spellStart"/>
            <w:r w:rsidRPr="00BB2644">
              <w:rPr>
                <w:color w:val="000000"/>
                <w:sz w:val="22"/>
                <w:szCs w:val="22"/>
              </w:rPr>
              <w:t>VO</w:t>
            </w:r>
            <w:proofErr w:type="spellEnd"/>
            <w:r w:rsidRPr="00BB2644">
              <w:rPr>
                <w:color w:val="000000"/>
                <w:sz w:val="22"/>
                <w:szCs w:val="22"/>
              </w:rPr>
              <w:t xml:space="preserve">,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w:t>
            </w:r>
            <w:r w:rsidRPr="00BB2644">
              <w:rPr>
                <w:color w:val="000000"/>
                <w:sz w:val="22"/>
                <w:szCs w:val="22"/>
              </w:rPr>
              <w:lastRenderedPageBreak/>
              <w:t>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759"/>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13</w:t>
            </w:r>
          </w:p>
        </w:tc>
        <w:tc>
          <w:tcPr>
            <w:tcW w:w="4820" w:type="dxa"/>
            <w:gridSpan w:val="2"/>
            <w:vMerge w:val="restart"/>
            <w:shd w:val="clear" w:color="auto" w:fill="auto"/>
            <w:vAlign w:val="center"/>
            <w:hideMark/>
          </w:tcPr>
          <w:p w:rsidR="000E08D5" w:rsidRDefault="000E08D5" w:rsidP="00BB2644">
            <w:pPr>
              <w:rPr>
                <w:color w:val="000000"/>
                <w:sz w:val="22"/>
                <w:szCs w:val="22"/>
              </w:rPr>
            </w:pPr>
            <w:r w:rsidRPr="00BB2644">
              <w:rPr>
                <w:color w:val="000000"/>
                <w:sz w:val="22"/>
                <w:szCs w:val="22"/>
              </w:rPr>
              <w:t>a) Bola komisia na vyhodnotenie ponúk zriadená v súlade so ZVO?</w:t>
            </w:r>
          </w:p>
          <w:p w:rsidR="000E08D5" w:rsidRDefault="000E08D5" w:rsidP="00BB2644">
            <w:pPr>
              <w:rPr>
                <w:color w:val="000000"/>
                <w:sz w:val="22"/>
                <w:szCs w:val="22"/>
              </w:rPr>
            </w:pPr>
            <w:r w:rsidRPr="00BB2644">
              <w:rPr>
                <w:color w:val="000000"/>
                <w:sz w:val="22"/>
                <w:szCs w:val="22"/>
              </w:rPr>
              <w:br w:type="page"/>
              <w:t>b) Ak ide o nadlimitnú zákazku, ktorej hodnota je najmenej 10 miliónov eur, bola na vyhodnotenie ponúk zriadená najmenej päťčlenná komisia?</w:t>
            </w:r>
            <w:r w:rsidRPr="00BB2644">
              <w:rPr>
                <w:color w:val="000000"/>
                <w:sz w:val="22"/>
                <w:szCs w:val="22"/>
              </w:rPr>
              <w:br w:type="page"/>
            </w:r>
          </w:p>
          <w:p w:rsidR="000E08D5" w:rsidRDefault="000E08D5"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0E08D5" w:rsidRPr="00BB2644" w:rsidRDefault="000E08D5"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0E08D5">
        <w:trPr>
          <w:trHeight w:val="1268"/>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26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F2CA7" w:rsidRPr="00BB2644" w:rsidTr="000F2CA7">
        <w:trPr>
          <w:trHeight w:val="1013"/>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0F2CA7" w:rsidRPr="00BB2644" w:rsidRDefault="000F2CA7" w:rsidP="00BB5C53">
            <w:pPr>
              <w:rPr>
                <w:color w:val="000000"/>
                <w:sz w:val="22"/>
                <w:szCs w:val="22"/>
              </w:rPr>
            </w:pPr>
            <w:r w:rsidRPr="00BB2644">
              <w:rPr>
                <w:color w:val="000000"/>
                <w:sz w:val="22"/>
                <w:szCs w:val="22"/>
              </w:rPr>
              <w:t>a) V prípade, že verejný obstarávateľ obmedzil počet záujemcov, ktorých vyzve na predloženie ponuky, vyhodnocoval ich podklady v súlade s objektívnymi kritéri</w:t>
            </w:r>
            <w:r>
              <w:rPr>
                <w:color w:val="000000"/>
                <w:sz w:val="22"/>
                <w:szCs w:val="22"/>
              </w:rPr>
              <w:t>a</w:t>
            </w:r>
            <w:r w:rsidRPr="00BB2644">
              <w:rPr>
                <w:color w:val="000000"/>
                <w:sz w:val="22"/>
                <w:szCs w:val="22"/>
              </w:rPr>
              <w:t>mi, ktoré si na tento účel určil?</w:t>
            </w:r>
            <w:r w:rsidRPr="00BB2644">
              <w:rPr>
                <w:color w:val="000000"/>
                <w:sz w:val="22"/>
                <w:szCs w:val="22"/>
              </w:rPr>
              <w:br/>
              <w:t>b) Obsahuje predložená dokumentácia doklady, ktoré hodnoverne preukazujú akým spôsobom boli vyhodnocované objektívne kritériá, napr. súhrnné hodnotiace tabuľky a pod.?</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0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5C53">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1013"/>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0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F2CA7" w:rsidRPr="00BB2644" w:rsidTr="000F2CA7">
        <w:trPr>
          <w:trHeight w:val="912"/>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lastRenderedPageBreak/>
              <w:t>19</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1395"/>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395"/>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845"/>
        </w:trPr>
        <w:tc>
          <w:tcPr>
            <w:tcW w:w="582" w:type="dxa"/>
            <w:vMerge w:val="restart"/>
            <w:shd w:val="clear" w:color="auto" w:fill="auto"/>
            <w:noWrap/>
            <w:vAlign w:val="center"/>
          </w:tcPr>
          <w:p w:rsidR="000F2CA7" w:rsidRPr="00BB2644" w:rsidRDefault="000F2CA7" w:rsidP="00BB2644">
            <w:pPr>
              <w:jc w:val="center"/>
              <w:rPr>
                <w:color w:val="000000"/>
                <w:sz w:val="22"/>
                <w:szCs w:val="22"/>
              </w:rPr>
            </w:pPr>
            <w:r>
              <w:rPr>
                <w:color w:val="000000"/>
                <w:sz w:val="22"/>
                <w:szCs w:val="22"/>
              </w:rPr>
              <w:t>21</w:t>
            </w:r>
          </w:p>
        </w:tc>
        <w:tc>
          <w:tcPr>
            <w:tcW w:w="4820" w:type="dxa"/>
            <w:gridSpan w:val="2"/>
            <w:vMerge w:val="restart"/>
            <w:shd w:val="clear" w:color="auto" w:fill="auto"/>
            <w:vAlign w:val="center"/>
          </w:tcPr>
          <w:p w:rsidR="000F2CA7" w:rsidRPr="0048257F" w:rsidRDefault="000F2CA7" w:rsidP="000F2CA7">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0F2CA7" w:rsidRPr="0048257F" w:rsidRDefault="000F2CA7" w:rsidP="000F2CA7">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0F2CA7" w:rsidRPr="00BB2644" w:rsidRDefault="000F2CA7" w:rsidP="000F2CA7">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845"/>
        </w:trPr>
        <w:tc>
          <w:tcPr>
            <w:tcW w:w="582" w:type="dxa"/>
            <w:vMerge/>
            <w:shd w:val="clear" w:color="auto" w:fill="auto"/>
            <w:noWrap/>
            <w:vAlign w:val="center"/>
          </w:tcPr>
          <w:p w:rsidR="000F2CA7" w:rsidRDefault="000F2CA7" w:rsidP="00BB2644">
            <w:pPr>
              <w:jc w:val="center"/>
              <w:rPr>
                <w:color w:val="000000"/>
                <w:sz w:val="22"/>
                <w:szCs w:val="22"/>
              </w:rPr>
            </w:pPr>
          </w:p>
        </w:tc>
        <w:tc>
          <w:tcPr>
            <w:tcW w:w="4820" w:type="dxa"/>
            <w:gridSpan w:val="2"/>
            <w:vMerge/>
            <w:shd w:val="clear" w:color="auto" w:fill="auto"/>
            <w:vAlign w:val="center"/>
          </w:tcPr>
          <w:p w:rsidR="000F2CA7" w:rsidRPr="0048257F" w:rsidRDefault="000F2CA7" w:rsidP="000F2CA7">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845"/>
        </w:trPr>
        <w:tc>
          <w:tcPr>
            <w:tcW w:w="582" w:type="dxa"/>
            <w:vMerge/>
            <w:shd w:val="clear" w:color="auto" w:fill="auto"/>
            <w:noWrap/>
            <w:vAlign w:val="center"/>
          </w:tcPr>
          <w:p w:rsidR="000F2CA7" w:rsidRDefault="000F2CA7" w:rsidP="00BB2644">
            <w:pPr>
              <w:jc w:val="center"/>
              <w:rPr>
                <w:color w:val="000000"/>
                <w:sz w:val="22"/>
                <w:szCs w:val="22"/>
              </w:rPr>
            </w:pPr>
          </w:p>
        </w:tc>
        <w:tc>
          <w:tcPr>
            <w:tcW w:w="4820" w:type="dxa"/>
            <w:gridSpan w:val="2"/>
            <w:vMerge/>
            <w:shd w:val="clear" w:color="auto" w:fill="auto"/>
            <w:vAlign w:val="center"/>
          </w:tcPr>
          <w:p w:rsidR="000F2CA7" w:rsidRPr="0048257F" w:rsidRDefault="000F2CA7" w:rsidP="000F2CA7">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23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40"/>
              <w:t>[1]</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lastRenderedPageBreak/>
              <w:t>Kontrolu vykonal</w:t>
            </w:r>
            <w:r w:rsidR="009503C9">
              <w:rPr>
                <w:rStyle w:val="Odkaznapoznmkupodiarou"/>
                <w:b/>
                <w:bCs/>
                <w:sz w:val="22"/>
                <w:szCs w:val="22"/>
              </w:rPr>
              <w:footnoteReference w:customMarkFollows="1" w:id="41"/>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42"/>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6" w:name="KZ_15"/>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následná ex-post kontrola</w:t>
            </w:r>
          </w:p>
        </w:tc>
      </w:tr>
      <w:bookmarkEnd w:id="16"/>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446A0E" w:rsidRPr="00BB2644" w:rsidTr="00446A0E">
        <w:trPr>
          <w:trHeight w:val="444"/>
        </w:trPr>
        <w:tc>
          <w:tcPr>
            <w:tcW w:w="582" w:type="dxa"/>
            <w:vMerge w:val="restart"/>
            <w:shd w:val="clear" w:color="auto" w:fill="auto"/>
            <w:noWrap/>
            <w:vAlign w:val="center"/>
            <w:hideMark/>
          </w:tcPr>
          <w:p w:rsidR="00446A0E" w:rsidRPr="00BB2644" w:rsidRDefault="00446A0E"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446A0E" w:rsidRPr="00BB2644" w:rsidRDefault="00446A0E"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CC5092">
              <w:rPr>
                <w:color w:val="000000"/>
                <w:sz w:val="22"/>
                <w:szCs w:val="22"/>
              </w:rPr>
              <w:t>d) Je zmluva uzavretá v lehote viazanosti ponúk?</w:t>
            </w:r>
          </w:p>
        </w:tc>
        <w:tc>
          <w:tcPr>
            <w:tcW w:w="567"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kontrolované verejné obstarávanie v súlade so závermi vykonanej 1. a 2. ex-</w:t>
            </w:r>
            <w:proofErr w:type="spellStart"/>
            <w:r w:rsidRPr="00BB2644">
              <w:rPr>
                <w:color w:val="000000"/>
                <w:sz w:val="22"/>
                <w:szCs w:val="22"/>
              </w:rPr>
              <w:t>ante</w:t>
            </w:r>
            <w:proofErr w:type="spellEnd"/>
            <w:r w:rsidRPr="00BB2644">
              <w:rPr>
                <w:color w:val="000000"/>
                <w:sz w:val="22"/>
                <w:szCs w:val="22"/>
              </w:rPr>
              <w:t xml:space="preserve"> kontroly a dokumentáciou schválenou v rámci týchto ex-</w:t>
            </w:r>
            <w:proofErr w:type="spellStart"/>
            <w:r w:rsidRPr="00BB2644">
              <w:rPr>
                <w:color w:val="000000"/>
                <w:sz w:val="22"/>
                <w:szCs w:val="22"/>
              </w:rPr>
              <w:t>ante</w:t>
            </w:r>
            <w:proofErr w:type="spellEnd"/>
            <w:r w:rsidRPr="00BB2644">
              <w:rPr>
                <w:color w:val="000000"/>
                <w:sz w:val="22"/>
                <w:szCs w:val="22"/>
              </w:rPr>
              <w:t xml:space="preserve"> kontrol?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43"/>
              <w:t>[1]</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44"/>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45"/>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7" w:name="KZ_16"/>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štandardná ex-post kontrola</w:t>
            </w:r>
          </w:p>
        </w:tc>
      </w:tr>
      <w:bookmarkEnd w:id="17"/>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31516" w:rsidRPr="00BB2644" w:rsidTr="00A31516">
        <w:trPr>
          <w:trHeight w:val="87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126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r>
            <w:r w:rsidRPr="00BB2644">
              <w:rPr>
                <w:color w:val="000000"/>
                <w:sz w:val="22"/>
                <w:szCs w:val="22"/>
              </w:rPr>
              <w:lastRenderedPageBreak/>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2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63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63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67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67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67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759"/>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84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4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 prípade, že obmedzil verejný obstarávateľ v užšej súťaži počet záujemcov, ktorých vyzve na predloženie ponuky, bolo toto obmedzenie v rozmedzí najmenej 10 a najviac 20 záujemcov?</w:t>
            </w:r>
            <w:r w:rsidRPr="00BB2644">
              <w:rPr>
                <w:color w:val="000000"/>
                <w:sz w:val="22"/>
                <w:szCs w:val="22"/>
              </w:rPr>
              <w:br/>
              <w:t>b) V prípade, že verejný obstarávateľ obmedzil počet záujemcov, ktorých vyzve na predloženie ponuky, určil objektívne kritéria na základe ktorých to urobí?</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V oznámení o vyhlásení verejného obstarávania určil verejný obstarávateľ v užšej súťaži lehotu na predloženie žiadostí o účasť, obmedzenie počtu </w:t>
            </w:r>
            <w:r w:rsidRPr="00BB2644">
              <w:rPr>
                <w:color w:val="000000"/>
                <w:sz w:val="22"/>
                <w:szCs w:val="22"/>
              </w:rPr>
              <w:lastRenderedPageBreak/>
              <w:t>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75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v užšej súťaži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114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A31516" w:rsidRPr="00BB2644" w:rsidRDefault="00A3151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w:t>
            </w:r>
            <w:proofErr w:type="spellStart"/>
            <w:r w:rsidRPr="00BB2644">
              <w:rPr>
                <w:sz w:val="22"/>
                <w:szCs w:val="22"/>
              </w:rPr>
              <w:t>ante</w:t>
            </w:r>
            <w:proofErr w:type="spellEnd"/>
            <w:r w:rsidRPr="00BB2644">
              <w:rPr>
                <w:sz w:val="22"/>
                <w:szCs w:val="22"/>
              </w:rPr>
              <w:t xml:space="preserve"> kontroly a dokumentáciou schválenou v rámci tejto ex-</w:t>
            </w:r>
            <w:proofErr w:type="spellStart"/>
            <w:r w:rsidRPr="00BB2644">
              <w:rPr>
                <w:sz w:val="22"/>
                <w:szCs w:val="22"/>
              </w:rPr>
              <w:t>ante</w:t>
            </w:r>
            <w:proofErr w:type="spellEnd"/>
            <w:r w:rsidRPr="00BB2644">
              <w:rPr>
                <w:sz w:val="22"/>
                <w:szCs w:val="22"/>
              </w:rPr>
              <w:t xml:space="preserve"> kontroly?</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14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 xml:space="preserve">a) Posudzoval verejný obstarávateľ splnenie podmienok účasti vo </w:t>
            </w:r>
            <w:proofErr w:type="spellStart"/>
            <w:r w:rsidRPr="00BB2644">
              <w:rPr>
                <w:color w:val="000000"/>
                <w:sz w:val="22"/>
                <w:szCs w:val="22"/>
              </w:rPr>
              <w:t>VO</w:t>
            </w:r>
            <w:proofErr w:type="spellEnd"/>
            <w:r w:rsidRPr="00BB2644">
              <w:rPr>
                <w:color w:val="000000"/>
                <w:sz w:val="22"/>
                <w:szCs w:val="22"/>
              </w:rPr>
              <w:t xml:space="preserve">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101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výzva na predkladanie ponúk v užšej súťaži náležitosti podľa § 53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88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26</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 xml:space="preserve">b) Požiadal verejný obstarávateľ písomne  </w:t>
            </w:r>
            <w:r w:rsidRPr="00BB2644">
              <w:rPr>
                <w:color w:val="000000"/>
                <w:sz w:val="22"/>
                <w:szCs w:val="22"/>
              </w:rPr>
              <w:lastRenderedPageBreak/>
              <w:t>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8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Bolo vysvetlenie požiadaviek uvedených v oznámení o vyhlásení VO alebo v oznámení použitom ako výzva na súťaž, podmienok účasti vo </w:t>
            </w:r>
            <w:proofErr w:type="spellStart"/>
            <w:r w:rsidRPr="00BB2644">
              <w:rPr>
                <w:color w:val="000000"/>
                <w:sz w:val="22"/>
                <w:szCs w:val="22"/>
              </w:rPr>
              <w:t>VO</w:t>
            </w:r>
            <w:proofErr w:type="spellEnd"/>
            <w:r w:rsidRPr="00BB2644">
              <w:rPr>
                <w:color w:val="000000"/>
                <w:sz w:val="22"/>
                <w:szCs w:val="22"/>
              </w:rPr>
              <w:t>,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759"/>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29</w:t>
            </w:r>
          </w:p>
        </w:tc>
        <w:tc>
          <w:tcPr>
            <w:tcW w:w="4820" w:type="dxa"/>
            <w:gridSpan w:val="2"/>
            <w:vMerge w:val="restart"/>
            <w:shd w:val="clear" w:color="auto" w:fill="auto"/>
            <w:vAlign w:val="center"/>
            <w:hideMark/>
          </w:tcPr>
          <w:p w:rsidR="00A31516" w:rsidRDefault="00A31516"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ype="page"/>
            </w:r>
          </w:p>
          <w:p w:rsidR="00A31516" w:rsidRDefault="00A31516" w:rsidP="00BB2644">
            <w:pPr>
              <w:rPr>
                <w:color w:val="000000"/>
                <w:sz w:val="22"/>
                <w:szCs w:val="22"/>
              </w:rPr>
            </w:pPr>
            <w:r w:rsidRPr="00BB2644">
              <w:rPr>
                <w:color w:val="000000"/>
                <w:sz w:val="22"/>
                <w:szCs w:val="22"/>
              </w:rPr>
              <w:t>b) Ak ide o nadlimitnú zákazku, ktorej hodnota je najmenej 10 miliónov eur, bola na vyhodnotenie ponúk zriadená najmenej päťčlenná komisia?</w:t>
            </w:r>
            <w:r w:rsidRPr="00BB2644">
              <w:rPr>
                <w:color w:val="000000"/>
                <w:sz w:val="22"/>
                <w:szCs w:val="22"/>
              </w:rPr>
              <w:br w:type="page"/>
            </w:r>
          </w:p>
          <w:p w:rsidR="00A31516" w:rsidRDefault="00A31516"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A31516" w:rsidRPr="00BB2644" w:rsidRDefault="00A31516"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26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30</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2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31</w:t>
            </w:r>
          </w:p>
        </w:tc>
        <w:tc>
          <w:tcPr>
            <w:tcW w:w="4820" w:type="dxa"/>
            <w:gridSpan w:val="2"/>
            <w:vMerge w:val="restart"/>
            <w:shd w:val="clear" w:color="auto" w:fill="auto"/>
            <w:vAlign w:val="center"/>
            <w:hideMark/>
          </w:tcPr>
          <w:p w:rsidR="00A31516" w:rsidRPr="00BB2644" w:rsidRDefault="00A31516" w:rsidP="002A537C">
            <w:pPr>
              <w:rPr>
                <w:color w:val="000000"/>
                <w:sz w:val="22"/>
                <w:szCs w:val="22"/>
              </w:rPr>
            </w:pPr>
            <w:r w:rsidRPr="00BB2644">
              <w:rPr>
                <w:color w:val="000000"/>
                <w:sz w:val="22"/>
                <w:szCs w:val="22"/>
              </w:rPr>
              <w:t>a) V prípade, že verejný obstarávateľ obmedzil počet záujemcov, ktorých vyzve na predloženie ponuky, vyhodnocoval ich podklady v súlade s objektívnymi kritéri</w:t>
            </w:r>
            <w:r>
              <w:rPr>
                <w:color w:val="000000"/>
                <w:sz w:val="22"/>
                <w:szCs w:val="22"/>
              </w:rPr>
              <w:t>a</w:t>
            </w:r>
            <w:r w:rsidRPr="00BB2644">
              <w:rPr>
                <w:color w:val="000000"/>
                <w:sz w:val="22"/>
                <w:szCs w:val="22"/>
              </w:rPr>
              <w:t>mi, ktoré si na tento účel určil?</w:t>
            </w:r>
            <w:r w:rsidRPr="00BB2644">
              <w:rPr>
                <w:color w:val="000000"/>
                <w:sz w:val="22"/>
                <w:szCs w:val="22"/>
              </w:rPr>
              <w:br/>
              <w:t>b) Obsahuje predložená dokumentácia doklady, ktoré hodnoverne preukazujú akým spôsobom boli vyhodnocované objektívne kritériá, napr. súhrnné hodnotiace tabuľky a pod.?</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2A537C">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32</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 xml:space="preserve">a) Ak sa pri určitej zákazke objavila mimoriadne nízka ponuka vo vzťahu k tovaru, prácam alebo službám, požiadala komisia  písomne uchádzača o podrobnosti týkajúce sa tej časti ponuky, ktoré sú </w:t>
            </w:r>
            <w:r w:rsidRPr="00BB2644">
              <w:rPr>
                <w:color w:val="000000"/>
                <w:sz w:val="22"/>
                <w:szCs w:val="22"/>
              </w:rPr>
              <w:lastRenderedPageBreak/>
              <w:t>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912"/>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35</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39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36</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39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9C68C1">
        <w:trPr>
          <w:trHeight w:val="850"/>
        </w:trPr>
        <w:tc>
          <w:tcPr>
            <w:tcW w:w="582" w:type="dxa"/>
            <w:vMerge w:val="restart"/>
            <w:shd w:val="clear" w:color="auto" w:fill="auto"/>
            <w:noWrap/>
            <w:vAlign w:val="center"/>
          </w:tcPr>
          <w:p w:rsidR="00A31516" w:rsidRPr="00BB2644" w:rsidRDefault="00A31516" w:rsidP="00BB2644">
            <w:pPr>
              <w:jc w:val="center"/>
              <w:rPr>
                <w:color w:val="000000"/>
                <w:sz w:val="22"/>
                <w:szCs w:val="22"/>
              </w:rPr>
            </w:pPr>
            <w:r>
              <w:rPr>
                <w:color w:val="000000"/>
                <w:sz w:val="22"/>
                <w:szCs w:val="22"/>
              </w:rPr>
              <w:t>38</w:t>
            </w:r>
          </w:p>
        </w:tc>
        <w:tc>
          <w:tcPr>
            <w:tcW w:w="4820" w:type="dxa"/>
            <w:gridSpan w:val="2"/>
            <w:vMerge w:val="restart"/>
            <w:shd w:val="clear" w:color="auto" w:fill="auto"/>
            <w:vAlign w:val="center"/>
          </w:tcPr>
          <w:p w:rsidR="00A31516" w:rsidRPr="0048257F" w:rsidRDefault="00A31516" w:rsidP="00A3151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31516" w:rsidRPr="0048257F" w:rsidRDefault="00A31516" w:rsidP="00A3151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31516" w:rsidRPr="00BB2644" w:rsidRDefault="00A31516" w:rsidP="00A31516">
            <w:pPr>
              <w:rPr>
                <w:color w:val="000000"/>
                <w:sz w:val="22"/>
                <w:szCs w:val="22"/>
              </w:rPr>
            </w:pPr>
            <w:r>
              <w:rPr>
                <w:color w:val="000000"/>
                <w:sz w:val="22"/>
                <w:szCs w:val="22"/>
              </w:rPr>
              <w:lastRenderedPageBreak/>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Default="00A31516" w:rsidP="00BB2644">
            <w:pPr>
              <w:jc w:val="center"/>
              <w:rPr>
                <w:color w:val="000000"/>
                <w:sz w:val="22"/>
                <w:szCs w:val="22"/>
              </w:rPr>
            </w:pPr>
          </w:p>
        </w:tc>
        <w:tc>
          <w:tcPr>
            <w:tcW w:w="4820" w:type="dxa"/>
            <w:gridSpan w:val="2"/>
            <w:vMerge/>
            <w:shd w:val="clear" w:color="auto" w:fill="auto"/>
            <w:vAlign w:val="center"/>
          </w:tcPr>
          <w:p w:rsidR="00A31516" w:rsidRPr="0048257F" w:rsidRDefault="00A31516" w:rsidP="00A31516">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Default="00A31516" w:rsidP="00BB2644">
            <w:pPr>
              <w:jc w:val="center"/>
              <w:rPr>
                <w:color w:val="000000"/>
                <w:sz w:val="22"/>
                <w:szCs w:val="22"/>
              </w:rPr>
            </w:pPr>
          </w:p>
        </w:tc>
        <w:tc>
          <w:tcPr>
            <w:tcW w:w="4820" w:type="dxa"/>
            <w:gridSpan w:val="2"/>
            <w:vMerge/>
            <w:shd w:val="clear" w:color="auto" w:fill="auto"/>
            <w:vAlign w:val="center"/>
          </w:tcPr>
          <w:p w:rsidR="00A31516" w:rsidRPr="0048257F" w:rsidRDefault="00A31516" w:rsidP="00A31516">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444"/>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Pr>
                <w:color w:val="000000"/>
                <w:sz w:val="22"/>
                <w:szCs w:val="22"/>
              </w:rPr>
              <w:t>39</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CC5092">
              <w:rPr>
                <w:color w:val="000000"/>
                <w:sz w:val="22"/>
                <w:szCs w:val="22"/>
              </w:rPr>
              <w:t>d) Je zmluva uzavretá v lehote viazanosti ponúk?</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40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2A537C">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41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46"/>
              <w:t>[1]</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47"/>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48"/>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8" w:name="KZ_17"/>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- 1. ex-</w:t>
            </w:r>
            <w:proofErr w:type="spellStart"/>
            <w:r w:rsidR="002A537C" w:rsidRPr="002A537C">
              <w:rPr>
                <w:b/>
                <w:bCs/>
                <w:color w:val="FFFFFF"/>
              </w:rPr>
              <w:t>ante</w:t>
            </w:r>
            <w:proofErr w:type="spellEnd"/>
            <w:r w:rsidR="002A537C" w:rsidRPr="002A537C">
              <w:rPr>
                <w:b/>
                <w:bCs/>
                <w:color w:val="FFFFFF"/>
              </w:rPr>
              <w:t xml:space="preserve"> kontrola</w:t>
            </w:r>
          </w:p>
        </w:tc>
      </w:tr>
      <w:bookmarkEnd w:id="18"/>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w:t>
            </w:r>
            <w:proofErr w:type="spellStart"/>
            <w:r w:rsidRPr="00BB2644">
              <w:rPr>
                <w:color w:val="000000"/>
                <w:sz w:val="22"/>
                <w:szCs w:val="22"/>
              </w:rPr>
              <w:t>ante</w:t>
            </w:r>
            <w:proofErr w:type="spellEnd"/>
            <w:r w:rsidRPr="00BB2644">
              <w:rPr>
                <w:color w:val="000000"/>
                <w:sz w:val="22"/>
                <w:szCs w:val="22"/>
              </w:rPr>
              <w:t xml:space="preserv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E25D3" w:rsidRPr="00BB2644" w:rsidTr="00AE25D3">
        <w:trPr>
          <w:trHeight w:val="873"/>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E25D3" w:rsidRPr="00BB2644" w:rsidRDefault="00AE25D3"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 xml:space="preserve">e) Nedošlo k rozdeleniu zákazky alebo nebol </w:t>
            </w:r>
            <w:r w:rsidRPr="00BB2644">
              <w:rPr>
                <w:color w:val="000000"/>
                <w:sz w:val="22"/>
                <w:szCs w:val="22"/>
              </w:rPr>
              <w:lastRenderedPageBreak/>
              <w:t>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priame rokovacie konanie  použité len vtedy, ak je splnená aspoň jedna z podmienok v § 58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49"/>
              <w:t>[1]</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50"/>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51"/>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pPr>
        <w:spacing w:after="200" w:line="276" w:lineRule="auto"/>
      </w:pPr>
    </w:p>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9" w:name="KZ_18"/>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- 2. ex-</w:t>
            </w:r>
            <w:proofErr w:type="spellStart"/>
            <w:r w:rsidR="002A537C" w:rsidRPr="002A537C">
              <w:rPr>
                <w:b/>
                <w:bCs/>
                <w:color w:val="FFFFFF"/>
              </w:rPr>
              <w:t>ante</w:t>
            </w:r>
            <w:proofErr w:type="spellEnd"/>
            <w:r w:rsidR="002A537C" w:rsidRPr="002A537C">
              <w:rPr>
                <w:b/>
                <w:bCs/>
                <w:color w:val="FFFFFF"/>
              </w:rPr>
              <w:t xml:space="preserve"> kontrola</w:t>
            </w:r>
          </w:p>
        </w:tc>
      </w:tr>
      <w:bookmarkEnd w:id="19"/>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w:t>
            </w:r>
            <w:proofErr w:type="spellStart"/>
            <w:r w:rsidRPr="00BB2644">
              <w:rPr>
                <w:color w:val="000000"/>
                <w:sz w:val="22"/>
                <w:szCs w:val="22"/>
              </w:rPr>
              <w:t>ante</w:t>
            </w:r>
            <w:proofErr w:type="spellEnd"/>
            <w:r w:rsidRPr="00BB2644">
              <w:rPr>
                <w:color w:val="000000"/>
                <w:sz w:val="22"/>
                <w:szCs w:val="22"/>
              </w:rPr>
              <w:t xml:space="preserv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E25D3" w:rsidRPr="00BB2644" w:rsidTr="00AE25D3">
        <w:trPr>
          <w:trHeight w:val="758"/>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E25D3" w:rsidRPr="00BB2644" w:rsidRDefault="00AE25D3"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75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E25D3" w:rsidRPr="00BB2644" w:rsidTr="00AE25D3">
        <w:trPr>
          <w:trHeight w:val="1140"/>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AE25D3" w:rsidRPr="00BB2644" w:rsidRDefault="00AE25D3"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w:t>
            </w:r>
            <w:proofErr w:type="spellStart"/>
            <w:r w:rsidRPr="00BB2644">
              <w:rPr>
                <w:sz w:val="22"/>
                <w:szCs w:val="22"/>
              </w:rPr>
              <w:t>ante</w:t>
            </w:r>
            <w:proofErr w:type="spellEnd"/>
            <w:r w:rsidRPr="00BB2644">
              <w:rPr>
                <w:sz w:val="22"/>
                <w:szCs w:val="22"/>
              </w:rPr>
              <w:t xml:space="preserve"> kontroly a dokumentáciou schválenou v rámci tejto ex-</w:t>
            </w:r>
            <w:proofErr w:type="spellStart"/>
            <w:r w:rsidRPr="00BB2644">
              <w:rPr>
                <w:sz w:val="22"/>
                <w:szCs w:val="22"/>
              </w:rPr>
              <w:t>ante</w:t>
            </w:r>
            <w:proofErr w:type="spellEnd"/>
            <w:r w:rsidRPr="00BB2644">
              <w:rPr>
                <w:sz w:val="22"/>
                <w:szCs w:val="22"/>
              </w:rPr>
              <w:t xml:space="preserve"> kontroly?</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1140"/>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publikačnému úradu a úradu oznámenie o dobrovoľnej transparentnosti ex-</w:t>
            </w:r>
            <w:proofErr w:type="spellStart"/>
            <w:r w:rsidRPr="00BB2644">
              <w:rPr>
                <w:color w:val="000000"/>
                <w:sz w:val="22"/>
                <w:szCs w:val="22"/>
              </w:rPr>
              <w:t>ante</w:t>
            </w:r>
            <w:proofErr w:type="spellEnd"/>
            <w:r w:rsidRPr="00BB2644">
              <w:rPr>
                <w:color w:val="000000"/>
                <w:sz w:val="22"/>
                <w:szCs w:val="22"/>
              </w:rPr>
              <w: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úradu najneskôr päť pracovných dní pred dňom odoslania výzvy  oznámenie, v ktorom podrobne odôvodní použitie PRK a uviedol, ktorá podmienka podľa § 58 bola splnená, vrátane skutkového vymedzenia?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E25D3" w:rsidRPr="00BB2644" w:rsidTr="00AE25D3">
        <w:trPr>
          <w:trHeight w:val="845"/>
        </w:trPr>
        <w:tc>
          <w:tcPr>
            <w:tcW w:w="582" w:type="dxa"/>
            <w:vMerge w:val="restart"/>
            <w:shd w:val="clear" w:color="auto" w:fill="auto"/>
            <w:noWrap/>
            <w:vAlign w:val="center"/>
          </w:tcPr>
          <w:p w:rsidR="00AE25D3" w:rsidRPr="00BB2644" w:rsidRDefault="00AE25D3" w:rsidP="00BB2644">
            <w:pPr>
              <w:jc w:val="center"/>
              <w:rPr>
                <w:color w:val="000000"/>
                <w:sz w:val="22"/>
                <w:szCs w:val="22"/>
              </w:rPr>
            </w:pPr>
            <w:r>
              <w:rPr>
                <w:color w:val="000000"/>
                <w:sz w:val="22"/>
                <w:szCs w:val="22"/>
              </w:rPr>
              <w:t>9</w:t>
            </w:r>
          </w:p>
        </w:tc>
        <w:tc>
          <w:tcPr>
            <w:tcW w:w="4820" w:type="dxa"/>
            <w:gridSpan w:val="2"/>
            <w:vMerge w:val="restart"/>
            <w:shd w:val="clear" w:color="auto" w:fill="auto"/>
            <w:vAlign w:val="center"/>
          </w:tcPr>
          <w:p w:rsidR="00AE25D3" w:rsidRPr="0048257F" w:rsidRDefault="00AE25D3" w:rsidP="00AE25D3">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E25D3" w:rsidRPr="0048257F" w:rsidRDefault="00AE25D3" w:rsidP="00AE25D3">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E25D3" w:rsidRPr="00BB2644" w:rsidRDefault="00AE25D3" w:rsidP="00AE25D3">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45"/>
        </w:trPr>
        <w:tc>
          <w:tcPr>
            <w:tcW w:w="582" w:type="dxa"/>
            <w:vMerge/>
            <w:shd w:val="clear" w:color="auto" w:fill="auto"/>
            <w:noWrap/>
            <w:vAlign w:val="center"/>
          </w:tcPr>
          <w:p w:rsidR="00AE25D3" w:rsidRDefault="00AE25D3" w:rsidP="00BB2644">
            <w:pPr>
              <w:jc w:val="center"/>
              <w:rPr>
                <w:color w:val="000000"/>
                <w:sz w:val="22"/>
                <w:szCs w:val="22"/>
              </w:rPr>
            </w:pPr>
          </w:p>
        </w:tc>
        <w:tc>
          <w:tcPr>
            <w:tcW w:w="4820" w:type="dxa"/>
            <w:gridSpan w:val="2"/>
            <w:vMerge/>
            <w:shd w:val="clear" w:color="auto" w:fill="auto"/>
            <w:vAlign w:val="center"/>
          </w:tcPr>
          <w:p w:rsidR="00AE25D3" w:rsidRPr="0048257F" w:rsidRDefault="00AE25D3" w:rsidP="00AE25D3">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45"/>
        </w:trPr>
        <w:tc>
          <w:tcPr>
            <w:tcW w:w="582" w:type="dxa"/>
            <w:vMerge/>
            <w:shd w:val="clear" w:color="auto" w:fill="auto"/>
            <w:noWrap/>
            <w:vAlign w:val="center"/>
          </w:tcPr>
          <w:p w:rsidR="00AE25D3" w:rsidRDefault="00AE25D3" w:rsidP="00BB2644">
            <w:pPr>
              <w:jc w:val="center"/>
              <w:rPr>
                <w:color w:val="000000"/>
                <w:sz w:val="22"/>
                <w:szCs w:val="22"/>
              </w:rPr>
            </w:pPr>
          </w:p>
        </w:tc>
        <w:tc>
          <w:tcPr>
            <w:tcW w:w="4820" w:type="dxa"/>
            <w:gridSpan w:val="2"/>
            <w:vMerge/>
            <w:shd w:val="clear" w:color="auto" w:fill="auto"/>
            <w:vAlign w:val="center"/>
          </w:tcPr>
          <w:p w:rsidR="00AE25D3" w:rsidRPr="0048257F" w:rsidRDefault="00AE25D3" w:rsidP="00AE25D3">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AE25D3">
        <w:trPr>
          <w:trHeight w:val="630"/>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Pr>
                <w:color w:val="000000"/>
                <w:sz w:val="22"/>
                <w:szCs w:val="22"/>
              </w:rPr>
              <w:t>10</w:t>
            </w:r>
          </w:p>
        </w:tc>
        <w:tc>
          <w:tcPr>
            <w:tcW w:w="4820" w:type="dxa"/>
            <w:gridSpan w:val="2"/>
            <w:vMerge w:val="restart"/>
            <w:shd w:val="clear" w:color="auto" w:fill="auto"/>
            <w:vAlign w:val="center"/>
            <w:hideMark/>
          </w:tcPr>
          <w:p w:rsidR="00AE25D3" w:rsidRPr="00BB2644" w:rsidRDefault="00AE25D3" w:rsidP="00BB2644">
            <w:pPr>
              <w:rPr>
                <w:color w:val="000000"/>
                <w:sz w:val="22"/>
                <w:szCs w:val="22"/>
              </w:rPr>
            </w:pPr>
            <w:r w:rsidRPr="00BB2644">
              <w:rPr>
                <w:color w:val="000000"/>
                <w:sz w:val="22"/>
                <w:szCs w:val="22"/>
              </w:rPr>
              <w:t>a) Požiadal verejný obstarávateľ záujemcov o predloženie dokladov preukazujúcich splnenie podmienky účasti v súlade so ZVO?</w:t>
            </w:r>
            <w:r w:rsidRPr="00BB2644">
              <w:rPr>
                <w:color w:val="000000"/>
                <w:sz w:val="22"/>
                <w:szCs w:val="22"/>
              </w:rPr>
              <w:br/>
              <w:t xml:space="preserve">b) Vyhodnocoval verejný obstarávateľ splnenie podmienok účasti v súlade s jeho požiadavkami?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630"/>
        </w:trPr>
        <w:tc>
          <w:tcPr>
            <w:tcW w:w="582" w:type="dxa"/>
            <w:vMerge/>
            <w:shd w:val="clear" w:color="auto" w:fill="auto"/>
            <w:noWrap/>
            <w:vAlign w:val="center"/>
          </w:tcPr>
          <w:p w:rsidR="00AE25D3" w:rsidRPr="00BB2644" w:rsidDel="0031276A"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11</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52"/>
              <w:t>[1]</w:t>
            </w:r>
          </w:p>
          <w:p w:rsidR="000C1AA0" w:rsidRDefault="000C1AA0" w:rsidP="00CB451E">
            <w:pPr>
              <w:rPr>
                <w:sz w:val="20"/>
                <w:szCs w:val="20"/>
              </w:rPr>
            </w:pP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lastRenderedPageBreak/>
              <w:t>Kontrolu vykonal</w:t>
            </w:r>
            <w:r w:rsidR="009503C9">
              <w:rPr>
                <w:rStyle w:val="Odkaznapoznmkupodiarou"/>
                <w:b/>
                <w:bCs/>
                <w:sz w:val="22"/>
                <w:szCs w:val="22"/>
              </w:rPr>
              <w:footnoteReference w:customMarkFollows="1" w:id="53"/>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54"/>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0" w:name="KZ_19"/>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následná ex-post kontrola</w:t>
            </w:r>
          </w:p>
        </w:tc>
      </w:tr>
      <w:bookmarkEnd w:id="20"/>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59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w:t>
            </w:r>
            <w:proofErr w:type="spellStart"/>
            <w:r w:rsidRPr="00BB2644">
              <w:rPr>
                <w:color w:val="000000"/>
                <w:sz w:val="22"/>
                <w:szCs w:val="22"/>
              </w:rPr>
              <w:t>ante</w:t>
            </w:r>
            <w:proofErr w:type="spellEnd"/>
            <w:r w:rsidRPr="00BB2644">
              <w:rPr>
                <w:color w:val="000000"/>
                <w:sz w:val="22"/>
                <w:szCs w:val="22"/>
              </w:rPr>
              <w:t xml:space="preserve"> kontrol a dokumentáciou schválenou v rámci týchto ex-</w:t>
            </w:r>
            <w:proofErr w:type="spellStart"/>
            <w:r w:rsidRPr="00BB2644">
              <w:rPr>
                <w:color w:val="000000"/>
                <w:sz w:val="22"/>
                <w:szCs w:val="22"/>
              </w:rPr>
              <w:t>ante</w:t>
            </w:r>
            <w:proofErr w:type="spellEnd"/>
            <w:r w:rsidRPr="00BB2644">
              <w:rPr>
                <w:color w:val="000000"/>
                <w:sz w:val="22"/>
                <w:szCs w:val="22"/>
              </w:rPr>
              <w:t xml:space="preserve"> kontrol?</w:t>
            </w:r>
            <w:r w:rsidRPr="00BB2644">
              <w:rPr>
                <w:color w:val="000000"/>
                <w:sz w:val="22"/>
                <w:szCs w:val="22"/>
              </w:rPr>
              <w:br/>
              <w:t>c) Je zmluva podpísaná oprávnenými osobami?</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59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59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55"/>
              <w:t>[1]</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56"/>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57"/>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1" w:name="KZ_20"/>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štandardná ex-post kontrola</w:t>
            </w:r>
          </w:p>
        </w:tc>
      </w:tr>
      <w:bookmarkEnd w:id="21"/>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170D6" w:rsidRPr="00BB2644" w:rsidTr="00A170D6">
        <w:trPr>
          <w:trHeight w:val="873"/>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priame rokovacie konanie  použité len vtedy, ak je splnená aspoň jedna z podmienok v § 58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758"/>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75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A170D6">
        <w:trPr>
          <w:trHeight w:val="114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A170D6" w:rsidRPr="00BB2644" w:rsidRDefault="00A170D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w:t>
            </w:r>
            <w:r w:rsidRPr="00BB2644">
              <w:rPr>
                <w:sz w:val="22"/>
                <w:szCs w:val="22"/>
              </w:rPr>
              <w:lastRenderedPageBreak/>
              <w:t xml:space="preserve">Zmluvou o NFP? </w:t>
            </w:r>
            <w:r w:rsidRPr="00BB2644">
              <w:rPr>
                <w:sz w:val="22"/>
                <w:szCs w:val="22"/>
              </w:rPr>
              <w:br/>
              <w:t>b) Je kontrolované verejného obstarávanie v súlade so závermi vykonanej ex-</w:t>
            </w:r>
            <w:proofErr w:type="spellStart"/>
            <w:r w:rsidRPr="00BB2644">
              <w:rPr>
                <w:sz w:val="22"/>
                <w:szCs w:val="22"/>
              </w:rPr>
              <w:t>ante</w:t>
            </w:r>
            <w:proofErr w:type="spellEnd"/>
            <w:r w:rsidRPr="00BB2644">
              <w:rPr>
                <w:sz w:val="22"/>
                <w:szCs w:val="22"/>
              </w:rPr>
              <w:t xml:space="preserve"> kontroly a dokumentáciou schválenou v rámci tejto ex-</w:t>
            </w:r>
            <w:proofErr w:type="spellStart"/>
            <w:r w:rsidRPr="00BB2644">
              <w:rPr>
                <w:sz w:val="22"/>
                <w:szCs w:val="22"/>
              </w:rPr>
              <w:t>ante</w:t>
            </w:r>
            <w:proofErr w:type="spellEnd"/>
            <w:r w:rsidRPr="00BB2644">
              <w:rPr>
                <w:sz w:val="22"/>
                <w:szCs w:val="22"/>
              </w:rPr>
              <w:t xml:space="preserve"> kontroly?</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114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publikačnému úradu a úradu oznámenie o dobrovoľnej transparentnosti ex-</w:t>
            </w:r>
            <w:proofErr w:type="spellStart"/>
            <w:r w:rsidRPr="00BB2644">
              <w:rPr>
                <w:color w:val="000000"/>
                <w:sz w:val="22"/>
                <w:szCs w:val="22"/>
              </w:rPr>
              <w:t>ante</w:t>
            </w:r>
            <w:proofErr w:type="spellEnd"/>
            <w:r w:rsidRPr="00BB2644">
              <w:rPr>
                <w:color w:val="000000"/>
                <w:sz w:val="22"/>
                <w:szCs w:val="22"/>
              </w:rPr>
              <w: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úradu najneskôr päť pracovných dní pred dňom odoslania výzvy  oznámenie, v ktorom podrobne odôvodní použitie PRK a uviedol, ktorá podmienka podľa § 58 bola splnená, vrátane skutkového vymedzenia?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63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13</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a) Požiadal verejný obstarávateľ záujemcov o predloženie dokladov preukazujúcich splnenie podmienky účasti v súlade so ZVO?</w:t>
            </w:r>
            <w:r w:rsidRPr="00BB2644">
              <w:rPr>
                <w:color w:val="000000"/>
                <w:sz w:val="22"/>
                <w:szCs w:val="22"/>
              </w:rPr>
              <w:br/>
              <w:t xml:space="preserve">b) Vyhodnocoval verejný obstarávateľ splnenie podmienok účasti v súlade s jeho požiadavkami?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63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A170D6">
        <w:trPr>
          <w:trHeight w:val="845"/>
        </w:trPr>
        <w:tc>
          <w:tcPr>
            <w:tcW w:w="582" w:type="dxa"/>
            <w:vMerge w:val="restart"/>
            <w:shd w:val="clear" w:color="auto" w:fill="auto"/>
            <w:noWrap/>
            <w:vAlign w:val="center"/>
          </w:tcPr>
          <w:p w:rsidR="00A170D6" w:rsidRPr="00BB2644" w:rsidRDefault="00A170D6" w:rsidP="00A170D6">
            <w:pPr>
              <w:jc w:val="center"/>
              <w:rPr>
                <w:color w:val="000000"/>
                <w:sz w:val="22"/>
                <w:szCs w:val="22"/>
              </w:rPr>
            </w:pPr>
            <w:r>
              <w:rPr>
                <w:color w:val="000000"/>
                <w:sz w:val="22"/>
                <w:szCs w:val="22"/>
              </w:rPr>
              <w:t>14</w:t>
            </w:r>
          </w:p>
        </w:tc>
        <w:tc>
          <w:tcPr>
            <w:tcW w:w="4820" w:type="dxa"/>
            <w:gridSpan w:val="2"/>
            <w:vMerge w:val="restart"/>
            <w:shd w:val="clear" w:color="auto" w:fill="auto"/>
            <w:vAlign w:val="center"/>
          </w:tcPr>
          <w:p w:rsidR="00A170D6" w:rsidRPr="0048257F" w:rsidRDefault="00A170D6" w:rsidP="00A170D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170D6" w:rsidRPr="0048257F" w:rsidRDefault="00A170D6" w:rsidP="00A170D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170D6" w:rsidRPr="00BB2644" w:rsidRDefault="00A170D6" w:rsidP="00A170D6">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845"/>
        </w:trPr>
        <w:tc>
          <w:tcPr>
            <w:tcW w:w="582" w:type="dxa"/>
            <w:vMerge/>
            <w:shd w:val="clear" w:color="auto" w:fill="auto"/>
            <w:noWrap/>
            <w:vAlign w:val="center"/>
          </w:tcPr>
          <w:p w:rsidR="00A170D6" w:rsidRDefault="00A170D6" w:rsidP="00A170D6">
            <w:pPr>
              <w:jc w:val="center"/>
              <w:rPr>
                <w:color w:val="000000"/>
                <w:sz w:val="22"/>
                <w:szCs w:val="22"/>
              </w:rPr>
            </w:pPr>
          </w:p>
        </w:tc>
        <w:tc>
          <w:tcPr>
            <w:tcW w:w="4820" w:type="dxa"/>
            <w:gridSpan w:val="2"/>
            <w:vMerge/>
            <w:shd w:val="clear" w:color="auto" w:fill="auto"/>
            <w:vAlign w:val="center"/>
          </w:tcPr>
          <w:p w:rsidR="00A170D6"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845"/>
        </w:trPr>
        <w:tc>
          <w:tcPr>
            <w:tcW w:w="582" w:type="dxa"/>
            <w:vMerge/>
            <w:shd w:val="clear" w:color="auto" w:fill="auto"/>
            <w:noWrap/>
            <w:vAlign w:val="center"/>
          </w:tcPr>
          <w:p w:rsidR="00A170D6" w:rsidRDefault="00A170D6" w:rsidP="00A170D6">
            <w:pPr>
              <w:jc w:val="center"/>
              <w:rPr>
                <w:color w:val="000000"/>
                <w:sz w:val="22"/>
                <w:szCs w:val="22"/>
              </w:rPr>
            </w:pPr>
          </w:p>
        </w:tc>
        <w:tc>
          <w:tcPr>
            <w:tcW w:w="4820" w:type="dxa"/>
            <w:gridSpan w:val="2"/>
            <w:vMerge/>
            <w:shd w:val="clear" w:color="auto" w:fill="auto"/>
            <w:vAlign w:val="center"/>
          </w:tcPr>
          <w:p w:rsidR="00A170D6"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300"/>
        </w:trPr>
        <w:tc>
          <w:tcPr>
            <w:tcW w:w="582" w:type="dxa"/>
            <w:shd w:val="clear" w:color="auto" w:fill="auto"/>
            <w:noWrap/>
            <w:vAlign w:val="center"/>
            <w:hideMark/>
          </w:tcPr>
          <w:p w:rsidR="00A170D6" w:rsidRPr="00BB2644" w:rsidRDefault="00A170D6" w:rsidP="00A170D6">
            <w:pPr>
              <w:jc w:val="center"/>
              <w:rPr>
                <w:color w:val="000000"/>
                <w:sz w:val="22"/>
                <w:szCs w:val="22"/>
              </w:rPr>
            </w:pPr>
            <w:r>
              <w:rPr>
                <w:color w:val="000000"/>
                <w:sz w:val="22"/>
                <w:szCs w:val="22"/>
              </w:rPr>
              <w:t>15</w:t>
            </w:r>
          </w:p>
        </w:tc>
        <w:tc>
          <w:tcPr>
            <w:tcW w:w="4820" w:type="dxa"/>
            <w:gridSpan w:val="2"/>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Je zmluva uzavretá v súlade s výsledkom rokovaní s uchádzačom?</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A170D6">
        <w:trPr>
          <w:trHeight w:val="758"/>
        </w:trPr>
        <w:tc>
          <w:tcPr>
            <w:tcW w:w="582" w:type="dxa"/>
            <w:vMerge w:val="restart"/>
            <w:shd w:val="clear" w:color="auto" w:fill="auto"/>
            <w:noWrap/>
            <w:vAlign w:val="center"/>
            <w:hideMark/>
          </w:tcPr>
          <w:p w:rsidR="00A170D6" w:rsidRPr="00BB2644" w:rsidRDefault="00A170D6" w:rsidP="00A170D6">
            <w:pPr>
              <w:jc w:val="center"/>
              <w:rPr>
                <w:color w:val="000000"/>
                <w:sz w:val="22"/>
                <w:szCs w:val="22"/>
              </w:rPr>
            </w:pPr>
            <w:r>
              <w:rPr>
                <w:color w:val="000000"/>
                <w:sz w:val="22"/>
                <w:szCs w:val="22"/>
              </w:rPr>
              <w:t>16</w:t>
            </w:r>
          </w:p>
        </w:tc>
        <w:tc>
          <w:tcPr>
            <w:tcW w:w="4820" w:type="dxa"/>
            <w:gridSpan w:val="2"/>
            <w:vMerge w:val="restart"/>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w:t>
            </w:r>
            <w:proofErr w:type="spellStart"/>
            <w:r w:rsidRPr="00BB2644">
              <w:rPr>
                <w:color w:val="000000"/>
                <w:sz w:val="22"/>
                <w:szCs w:val="22"/>
              </w:rPr>
              <w:t>ante</w:t>
            </w:r>
            <w:proofErr w:type="spellEnd"/>
            <w:r w:rsidRPr="00BB2644">
              <w:rPr>
                <w:color w:val="000000"/>
                <w:sz w:val="22"/>
                <w:szCs w:val="22"/>
              </w:rPr>
              <w:t xml:space="preserve"> kontrol a dokumentáciou schválenou v rámci týchto ex-</w:t>
            </w:r>
            <w:proofErr w:type="spellStart"/>
            <w:r w:rsidRPr="00BB2644">
              <w:rPr>
                <w:color w:val="000000"/>
                <w:sz w:val="22"/>
                <w:szCs w:val="22"/>
              </w:rPr>
              <w:t>ante</w:t>
            </w:r>
            <w:proofErr w:type="spellEnd"/>
            <w:r w:rsidRPr="00BB2644">
              <w:rPr>
                <w:color w:val="000000"/>
                <w:sz w:val="22"/>
                <w:szCs w:val="22"/>
              </w:rPr>
              <w:t xml:space="preserve"> kontrol?</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BB5C53">
        <w:trPr>
          <w:trHeight w:val="757"/>
        </w:trPr>
        <w:tc>
          <w:tcPr>
            <w:tcW w:w="582" w:type="dxa"/>
            <w:vMerge/>
            <w:shd w:val="clear" w:color="auto" w:fill="auto"/>
            <w:noWrap/>
            <w:vAlign w:val="center"/>
          </w:tcPr>
          <w:p w:rsidR="00A170D6" w:rsidRPr="00BB2644" w:rsidDel="0031276A" w:rsidRDefault="00A170D6" w:rsidP="00A170D6">
            <w:pPr>
              <w:jc w:val="center"/>
              <w:rPr>
                <w:color w:val="000000"/>
                <w:sz w:val="22"/>
                <w:szCs w:val="22"/>
              </w:rPr>
            </w:pPr>
          </w:p>
        </w:tc>
        <w:tc>
          <w:tcPr>
            <w:tcW w:w="4820" w:type="dxa"/>
            <w:gridSpan w:val="2"/>
            <w:vMerge/>
            <w:shd w:val="clear" w:color="auto" w:fill="auto"/>
            <w:vAlign w:val="center"/>
          </w:tcPr>
          <w:p w:rsidR="00A170D6" w:rsidRPr="00BB2644"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300"/>
        </w:trPr>
        <w:tc>
          <w:tcPr>
            <w:tcW w:w="582" w:type="dxa"/>
            <w:shd w:val="clear" w:color="auto" w:fill="auto"/>
            <w:noWrap/>
            <w:vAlign w:val="center"/>
            <w:hideMark/>
          </w:tcPr>
          <w:p w:rsidR="00A170D6" w:rsidRPr="00BB2644" w:rsidRDefault="00A170D6" w:rsidP="00A170D6">
            <w:pPr>
              <w:jc w:val="center"/>
              <w:rPr>
                <w:color w:val="000000"/>
                <w:sz w:val="22"/>
                <w:szCs w:val="22"/>
              </w:rPr>
            </w:pPr>
            <w:r>
              <w:rPr>
                <w:color w:val="000000"/>
                <w:sz w:val="22"/>
                <w:szCs w:val="22"/>
              </w:rPr>
              <w:t>17</w:t>
            </w:r>
          </w:p>
        </w:tc>
        <w:tc>
          <w:tcPr>
            <w:tcW w:w="4820" w:type="dxa"/>
            <w:gridSpan w:val="2"/>
            <w:shd w:val="clear" w:color="auto" w:fill="auto"/>
            <w:vAlign w:val="center"/>
            <w:hideMark/>
          </w:tcPr>
          <w:p w:rsidR="00A170D6" w:rsidRPr="00BB2644" w:rsidRDefault="00A170D6" w:rsidP="00A170D6">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CB451E">
        <w:trPr>
          <w:trHeight w:val="300"/>
        </w:trPr>
        <w:tc>
          <w:tcPr>
            <w:tcW w:w="9087" w:type="dxa"/>
            <w:gridSpan w:val="7"/>
            <w:shd w:val="clear" w:color="auto" w:fill="auto"/>
            <w:noWrap/>
            <w:vAlign w:val="center"/>
          </w:tcPr>
          <w:p w:rsidR="00A170D6" w:rsidRPr="00BD2FCC" w:rsidRDefault="00A170D6" w:rsidP="00A170D6">
            <w:pPr>
              <w:jc w:val="both"/>
              <w:rPr>
                <w:b/>
                <w:sz w:val="20"/>
                <w:szCs w:val="20"/>
              </w:rPr>
            </w:pPr>
            <w:r w:rsidRPr="00BD2FCC">
              <w:rPr>
                <w:b/>
                <w:sz w:val="20"/>
                <w:szCs w:val="20"/>
              </w:rPr>
              <w:t>VYJADRENIE</w:t>
            </w:r>
          </w:p>
          <w:p w:rsidR="00A170D6" w:rsidRPr="00BD2FCC" w:rsidRDefault="00A170D6" w:rsidP="00A170D6">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58"/>
              <w:t>[1]</w:t>
            </w:r>
          </w:p>
          <w:p w:rsidR="00A170D6" w:rsidRDefault="00A170D6" w:rsidP="00A170D6">
            <w:pPr>
              <w:rPr>
                <w:sz w:val="20"/>
                <w:szCs w:val="20"/>
              </w:rPr>
            </w:pPr>
          </w:p>
          <w:p w:rsidR="00A170D6" w:rsidRPr="00BB2644" w:rsidRDefault="00A170D6" w:rsidP="00A170D6">
            <w:pPr>
              <w:rPr>
                <w:b/>
                <w:bCs/>
                <w:color w:val="000000"/>
                <w:sz w:val="22"/>
                <w:szCs w:val="22"/>
              </w:rPr>
            </w:pPr>
          </w:p>
        </w:tc>
      </w:tr>
      <w:tr w:rsidR="00A170D6" w:rsidRPr="00BB2644" w:rsidTr="00CB451E">
        <w:trPr>
          <w:trHeight w:val="300"/>
        </w:trPr>
        <w:tc>
          <w:tcPr>
            <w:tcW w:w="3559" w:type="dxa"/>
            <w:gridSpan w:val="2"/>
            <w:shd w:val="clear" w:color="auto" w:fill="auto"/>
            <w:vAlign w:val="center"/>
            <w:hideMark/>
          </w:tcPr>
          <w:p w:rsidR="00A170D6" w:rsidRPr="00BB2644" w:rsidRDefault="00A170D6" w:rsidP="00A170D6">
            <w:pPr>
              <w:rPr>
                <w:b/>
                <w:bCs/>
                <w:sz w:val="22"/>
                <w:szCs w:val="22"/>
              </w:rPr>
            </w:pPr>
            <w:r w:rsidRPr="00BB2644">
              <w:rPr>
                <w:b/>
                <w:bCs/>
                <w:sz w:val="22"/>
                <w:szCs w:val="22"/>
              </w:rPr>
              <w:lastRenderedPageBreak/>
              <w:t>Kontrolu vykonal</w:t>
            </w:r>
            <w:r w:rsidR="009503C9">
              <w:rPr>
                <w:rStyle w:val="Odkaznapoznmkupodiarou"/>
                <w:b/>
                <w:bCs/>
                <w:sz w:val="22"/>
                <w:szCs w:val="22"/>
              </w:rPr>
              <w:footnoteReference w:customMarkFollows="1" w:id="59"/>
              <w:t>2</w:t>
            </w:r>
            <w:r w:rsidRPr="00BB2644">
              <w:rPr>
                <w:b/>
                <w:bCs/>
                <w:sz w:val="22"/>
                <w:szCs w:val="22"/>
              </w:rPr>
              <w:t>:</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auto" w:fill="auto"/>
            <w:vAlign w:val="center"/>
            <w:hideMark/>
          </w:tcPr>
          <w:p w:rsidR="00A170D6" w:rsidRPr="00BB2644" w:rsidRDefault="00A170D6" w:rsidP="00A170D6">
            <w:pPr>
              <w:rPr>
                <w:b/>
                <w:bCs/>
                <w:sz w:val="22"/>
                <w:szCs w:val="22"/>
              </w:rPr>
            </w:pPr>
            <w:r w:rsidRPr="00BB2644">
              <w:rPr>
                <w:b/>
                <w:bCs/>
                <w:sz w:val="22"/>
                <w:szCs w:val="22"/>
              </w:rPr>
              <w:t>Dátum:</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Podpis:</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9087" w:type="dxa"/>
            <w:gridSpan w:val="7"/>
            <w:shd w:val="clear" w:color="auto" w:fill="auto"/>
            <w:noWrap/>
            <w:vAlign w:val="bottom"/>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Kontrolu vykonal</w:t>
            </w:r>
            <w:r w:rsidR="009503C9">
              <w:rPr>
                <w:rStyle w:val="Odkaznapoznmkupodiarou"/>
                <w:b/>
                <w:bCs/>
                <w:sz w:val="22"/>
                <w:szCs w:val="22"/>
              </w:rPr>
              <w:footnoteReference w:customMarkFollows="1" w:id="60"/>
              <w:t>3</w:t>
            </w:r>
            <w:r w:rsidRPr="00BB2644">
              <w:rPr>
                <w:b/>
                <w:bCs/>
                <w:sz w:val="22"/>
                <w:szCs w:val="22"/>
              </w:rPr>
              <w:t>:</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Podpis:</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2" w:name="KZ_21"/>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- 1. ex-</w:t>
            </w:r>
            <w:proofErr w:type="spellStart"/>
            <w:r w:rsidR="002A537C" w:rsidRPr="002A537C">
              <w:rPr>
                <w:b/>
                <w:bCs/>
                <w:color w:val="FFFFFF"/>
              </w:rPr>
              <w:t>ante</w:t>
            </w:r>
            <w:proofErr w:type="spellEnd"/>
            <w:r w:rsidR="002A537C" w:rsidRPr="002A537C">
              <w:rPr>
                <w:b/>
                <w:bCs/>
                <w:color w:val="FFFFFF"/>
              </w:rPr>
              <w:t xml:space="preserve"> kontrola</w:t>
            </w:r>
          </w:p>
        </w:tc>
      </w:tr>
      <w:bookmarkEnd w:id="22"/>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BB5C53">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w:t>
            </w:r>
            <w:proofErr w:type="spellStart"/>
            <w:r w:rsidRPr="00BB2644">
              <w:rPr>
                <w:color w:val="000000"/>
                <w:sz w:val="22"/>
                <w:szCs w:val="22"/>
              </w:rPr>
              <w:t>ante</w:t>
            </w:r>
            <w:proofErr w:type="spellEnd"/>
            <w:r w:rsidRPr="00BB2644">
              <w:rPr>
                <w:color w:val="000000"/>
                <w:sz w:val="22"/>
                <w:szCs w:val="22"/>
              </w:rPr>
              <w:t xml:space="preserv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759D2" w:rsidRPr="00BB2644" w:rsidTr="009759D2">
        <w:trPr>
          <w:trHeight w:val="63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Je použitý postup na zadanie zákazky na dodanie tovaru/ stavebných prác/ služieb v súlade so ZVO?</w:t>
            </w:r>
            <w:r w:rsidRPr="00BB2644">
              <w:rPr>
                <w:color w:val="000000"/>
                <w:sz w:val="22"/>
                <w:szCs w:val="22"/>
              </w:rPr>
              <w:br/>
              <w:t>b) Bolo rokovacie konanie so zverejnením použité, ak bola splnená aspoň jedna z podmienok § 55 ZVO?</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63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873"/>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 xml:space="preserve">d) Je stanovená PHZ tak, že nezahŕňa PHZ aj </w:t>
            </w:r>
            <w:r w:rsidRPr="00BB2644">
              <w:rPr>
                <w:color w:val="000000"/>
                <w:sz w:val="22"/>
                <w:szCs w:val="22"/>
              </w:rPr>
              <w:lastRenderedPageBreak/>
              <w:t>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1268"/>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12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63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63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67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 xml:space="preserve">b) Sú technické požiadavky určené tak, </w:t>
            </w:r>
            <w:r w:rsidRPr="00BB2644">
              <w:rPr>
                <w:color w:val="000000"/>
                <w:sz w:val="22"/>
                <w:szCs w:val="22"/>
              </w:rPr>
              <w:lastRenderedPageBreak/>
              <w:t>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67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67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759"/>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84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84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4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Obmedzil verejný obstarávateľ  počet záujemcov, ktorých vyzve na predloženie ponuky, v </w:t>
            </w:r>
            <w:proofErr w:type="spellStart"/>
            <w:r w:rsidRPr="00BB2644">
              <w:rPr>
                <w:color w:val="000000"/>
                <w:sz w:val="22"/>
                <w:szCs w:val="22"/>
              </w:rPr>
              <w:t>RKsZ</w:t>
            </w:r>
            <w:proofErr w:type="spellEnd"/>
            <w:r w:rsidRPr="00BB2644">
              <w:rPr>
                <w:color w:val="000000"/>
                <w:sz w:val="22"/>
                <w:szCs w:val="22"/>
              </w:rPr>
              <w:t xml:space="preserve"> najmenej na troch tak, aby umožnil hospodársku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Určil v oznámení o vyhlásení VO  verejný obstarávateľ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navrhnutá lehota na predloženie žiadostí o účasť v </w:t>
            </w:r>
            <w:proofErr w:type="spellStart"/>
            <w:r w:rsidRPr="00BB2644">
              <w:rPr>
                <w:color w:val="000000"/>
                <w:sz w:val="22"/>
                <w:szCs w:val="22"/>
              </w:rPr>
              <w:t>RKsZ</w:t>
            </w:r>
            <w:proofErr w:type="spellEnd"/>
            <w:r w:rsidRPr="00BB2644">
              <w:rPr>
                <w:color w:val="000000"/>
                <w:sz w:val="22"/>
                <w:szCs w:val="22"/>
              </w:rPr>
              <w:t xml:space="preserve">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61"/>
              <w:t>[1]</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lastRenderedPageBreak/>
              <w:t>Kontrolu vykonal</w:t>
            </w:r>
            <w:r w:rsidR="009503C9">
              <w:rPr>
                <w:rStyle w:val="Odkaznapoznmkupodiarou"/>
                <w:b/>
                <w:bCs/>
                <w:sz w:val="22"/>
                <w:szCs w:val="22"/>
              </w:rPr>
              <w:footnoteReference w:customMarkFollows="1" w:id="62"/>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63"/>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3" w:name="KZ_22"/>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- 2. ex-</w:t>
            </w:r>
            <w:proofErr w:type="spellStart"/>
            <w:r w:rsidR="002A537C" w:rsidRPr="002A537C">
              <w:rPr>
                <w:b/>
                <w:bCs/>
                <w:color w:val="FFFFFF"/>
              </w:rPr>
              <w:t>ante</w:t>
            </w:r>
            <w:proofErr w:type="spellEnd"/>
            <w:r w:rsidR="002A537C" w:rsidRPr="002A537C">
              <w:rPr>
                <w:b/>
                <w:bCs/>
                <w:color w:val="FFFFFF"/>
              </w:rPr>
              <w:t xml:space="preserve"> kontrola</w:t>
            </w:r>
          </w:p>
        </w:tc>
      </w:tr>
      <w:bookmarkEnd w:id="23"/>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w:t>
            </w:r>
            <w:proofErr w:type="spellStart"/>
            <w:r w:rsidRPr="00BB2644">
              <w:rPr>
                <w:color w:val="000000"/>
                <w:sz w:val="22"/>
                <w:szCs w:val="22"/>
              </w:rPr>
              <w:t>ante</w:t>
            </w:r>
            <w:proofErr w:type="spellEnd"/>
            <w:r w:rsidRPr="00BB2644">
              <w:rPr>
                <w:color w:val="000000"/>
                <w:sz w:val="22"/>
                <w:szCs w:val="22"/>
              </w:rPr>
              <w:t xml:space="preserv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759D2" w:rsidRPr="00BB2644" w:rsidTr="009759D2">
        <w:trPr>
          <w:trHeight w:val="758"/>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114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9759D2" w:rsidRPr="00BB2644" w:rsidRDefault="009759D2"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w:t>
            </w:r>
            <w:proofErr w:type="spellStart"/>
            <w:r w:rsidRPr="00BB2644">
              <w:rPr>
                <w:sz w:val="22"/>
                <w:szCs w:val="22"/>
              </w:rPr>
              <w:t>ante</w:t>
            </w:r>
            <w:proofErr w:type="spellEnd"/>
            <w:r w:rsidRPr="00BB2644">
              <w:rPr>
                <w:sz w:val="22"/>
                <w:szCs w:val="22"/>
              </w:rPr>
              <w:t xml:space="preserve"> kontroly a dokumentáciou schválenou v rámci tejto ex-</w:t>
            </w:r>
            <w:proofErr w:type="spellStart"/>
            <w:r w:rsidRPr="00BB2644">
              <w:rPr>
                <w:sz w:val="22"/>
                <w:szCs w:val="22"/>
              </w:rPr>
              <w:t>ante</w:t>
            </w:r>
            <w:proofErr w:type="spellEnd"/>
            <w:r w:rsidRPr="00BB2644">
              <w:rPr>
                <w:sz w:val="22"/>
                <w:szCs w:val="22"/>
              </w:rPr>
              <w:t xml:space="preserve"> kontroly?</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14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01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 xml:space="preserve">a) Posudzoval verejný obstarávateľ splnenie podmienok účasti vo </w:t>
            </w:r>
            <w:proofErr w:type="spellStart"/>
            <w:r w:rsidRPr="00BB2644">
              <w:rPr>
                <w:color w:val="000000"/>
                <w:sz w:val="22"/>
                <w:szCs w:val="22"/>
              </w:rPr>
              <w:t>VO</w:t>
            </w:r>
            <w:proofErr w:type="spellEnd"/>
            <w:r w:rsidRPr="00BB2644">
              <w:rPr>
                <w:color w:val="000000"/>
                <w:sz w:val="22"/>
                <w:szCs w:val="22"/>
              </w:rPr>
              <w:t xml:space="preserve">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01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101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88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88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Bolo vysvetlenie požiadaviek uvedených v oznámení o vyhlásení VO alebo v oznámení použitom ako výzva na súťaž, podmienok účasti vo </w:t>
            </w:r>
            <w:proofErr w:type="spellStart"/>
            <w:r w:rsidRPr="00BB2644">
              <w:rPr>
                <w:color w:val="000000"/>
                <w:sz w:val="22"/>
                <w:szCs w:val="22"/>
              </w:rPr>
              <w:t>VO</w:t>
            </w:r>
            <w:proofErr w:type="spellEnd"/>
            <w:r w:rsidRPr="00BB2644">
              <w:rPr>
                <w:color w:val="000000"/>
                <w:sz w:val="22"/>
                <w:szCs w:val="22"/>
              </w:rPr>
              <w:t>,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759"/>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759D2" w:rsidRDefault="009759D2" w:rsidP="00BB2644">
            <w:pPr>
              <w:rPr>
                <w:color w:val="000000"/>
                <w:sz w:val="22"/>
                <w:szCs w:val="22"/>
              </w:rPr>
            </w:pPr>
            <w:r w:rsidRPr="00BB2644">
              <w:rPr>
                <w:color w:val="000000"/>
                <w:sz w:val="22"/>
                <w:szCs w:val="22"/>
              </w:rPr>
              <w:t>a) Bola komisia na vyhodnotenie ponúk zriadená v súlade so ZVO?</w:t>
            </w:r>
          </w:p>
          <w:p w:rsidR="009759D2" w:rsidRDefault="009759D2" w:rsidP="00BB2644">
            <w:pPr>
              <w:rPr>
                <w:color w:val="000000"/>
                <w:sz w:val="22"/>
                <w:szCs w:val="22"/>
              </w:rPr>
            </w:pPr>
            <w:r w:rsidRPr="00BB2644">
              <w:rPr>
                <w:color w:val="000000"/>
                <w:sz w:val="22"/>
                <w:szCs w:val="22"/>
              </w:rPr>
              <w:lastRenderedPageBreak/>
              <w:br w:type="page"/>
              <w:t>b) Ak ide o nadlimitnú zákazku, ktorej hodnota je najmenej 10 miliónov eur, bola na vyhodnotenie ponúk zriadená najmenej päťčlenná komisia?</w:t>
            </w:r>
          </w:p>
          <w:p w:rsidR="009759D2" w:rsidRDefault="009759D2" w:rsidP="00BB2644">
            <w:pPr>
              <w:rPr>
                <w:color w:val="000000"/>
                <w:sz w:val="22"/>
                <w:szCs w:val="22"/>
              </w:rPr>
            </w:pPr>
            <w:r w:rsidRPr="00BB2644">
              <w:rPr>
                <w:color w:val="000000"/>
                <w:sz w:val="22"/>
                <w:szCs w:val="22"/>
              </w:rPr>
              <w:br w:type="page"/>
              <w:t>c) Majú členovia komisie odborné vzdelanie alebo odbornú prax zodpovedajúcu predmetu zákazky?</w:t>
            </w:r>
            <w:r w:rsidRPr="00BB2644">
              <w:rPr>
                <w:color w:val="000000"/>
                <w:sz w:val="22"/>
                <w:szCs w:val="22"/>
              </w:rPr>
              <w:br w:type="page"/>
            </w:r>
          </w:p>
          <w:p w:rsidR="009759D2" w:rsidRPr="00BB2644" w:rsidRDefault="009759D2"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268"/>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2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013"/>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0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912"/>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r>
            <w:r w:rsidRPr="00BB2644">
              <w:rPr>
                <w:color w:val="000000"/>
                <w:sz w:val="22"/>
                <w:szCs w:val="22"/>
              </w:rPr>
              <w:lastRenderedPageBreak/>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39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39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63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18</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Zabezpečil verejný obstarávateľ v priebehu rokovania  rovnaké zaobchádzanie so všetkými uchádzačmi?</w:t>
            </w:r>
            <w:r w:rsidRPr="00BB2644">
              <w:rPr>
                <w:color w:val="000000"/>
                <w:sz w:val="22"/>
                <w:szCs w:val="22"/>
              </w:rPr>
              <w:br/>
              <w:t>b) Vyhotovil verejný obstarávateľ  z každého rokovania zápisnicu?</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63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ponúk stanovená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845"/>
        </w:trPr>
        <w:tc>
          <w:tcPr>
            <w:tcW w:w="582" w:type="dxa"/>
            <w:vMerge w:val="restart"/>
            <w:shd w:val="clear" w:color="auto" w:fill="auto"/>
            <w:noWrap/>
            <w:vAlign w:val="center"/>
          </w:tcPr>
          <w:p w:rsidR="009759D2" w:rsidRPr="00BB2644" w:rsidRDefault="009759D2" w:rsidP="009759D2">
            <w:pPr>
              <w:jc w:val="center"/>
              <w:rPr>
                <w:color w:val="000000"/>
                <w:sz w:val="22"/>
                <w:szCs w:val="22"/>
              </w:rPr>
            </w:pPr>
            <w:r>
              <w:rPr>
                <w:color w:val="000000"/>
                <w:sz w:val="22"/>
                <w:szCs w:val="22"/>
              </w:rPr>
              <w:t>20</w:t>
            </w:r>
          </w:p>
        </w:tc>
        <w:tc>
          <w:tcPr>
            <w:tcW w:w="4820" w:type="dxa"/>
            <w:gridSpan w:val="2"/>
            <w:vMerge w:val="restart"/>
            <w:shd w:val="clear" w:color="auto" w:fill="auto"/>
            <w:vAlign w:val="center"/>
          </w:tcPr>
          <w:p w:rsidR="009759D2" w:rsidRPr="0048257F" w:rsidRDefault="009759D2" w:rsidP="009759D2">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759D2" w:rsidRPr="0048257F" w:rsidRDefault="009759D2" w:rsidP="009759D2">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759D2" w:rsidRPr="00BB2644" w:rsidRDefault="009759D2" w:rsidP="009759D2">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845"/>
        </w:trPr>
        <w:tc>
          <w:tcPr>
            <w:tcW w:w="582" w:type="dxa"/>
            <w:vMerge/>
            <w:shd w:val="clear" w:color="auto" w:fill="auto"/>
            <w:noWrap/>
            <w:vAlign w:val="center"/>
          </w:tcPr>
          <w:p w:rsidR="009759D2" w:rsidRDefault="009759D2" w:rsidP="009759D2">
            <w:pPr>
              <w:jc w:val="center"/>
              <w:rPr>
                <w:color w:val="000000"/>
                <w:sz w:val="22"/>
                <w:szCs w:val="22"/>
              </w:rPr>
            </w:pPr>
          </w:p>
        </w:tc>
        <w:tc>
          <w:tcPr>
            <w:tcW w:w="4820" w:type="dxa"/>
            <w:gridSpan w:val="2"/>
            <w:vMerge/>
            <w:shd w:val="clear" w:color="auto" w:fill="auto"/>
            <w:vAlign w:val="center"/>
          </w:tcPr>
          <w:p w:rsidR="009759D2" w:rsidRDefault="009759D2" w:rsidP="009759D2">
            <w:pP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845"/>
        </w:trPr>
        <w:tc>
          <w:tcPr>
            <w:tcW w:w="582" w:type="dxa"/>
            <w:vMerge/>
            <w:shd w:val="clear" w:color="auto" w:fill="auto"/>
            <w:noWrap/>
            <w:vAlign w:val="center"/>
          </w:tcPr>
          <w:p w:rsidR="009759D2" w:rsidRDefault="009759D2" w:rsidP="009759D2">
            <w:pPr>
              <w:jc w:val="center"/>
              <w:rPr>
                <w:color w:val="000000"/>
                <w:sz w:val="22"/>
                <w:szCs w:val="22"/>
              </w:rPr>
            </w:pPr>
          </w:p>
        </w:tc>
        <w:tc>
          <w:tcPr>
            <w:tcW w:w="4820" w:type="dxa"/>
            <w:gridSpan w:val="2"/>
            <w:vMerge/>
            <w:shd w:val="clear" w:color="auto" w:fill="auto"/>
            <w:vAlign w:val="center"/>
          </w:tcPr>
          <w:p w:rsidR="009759D2" w:rsidRDefault="009759D2" w:rsidP="009759D2">
            <w:pP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600"/>
        </w:trPr>
        <w:tc>
          <w:tcPr>
            <w:tcW w:w="582" w:type="dxa"/>
            <w:shd w:val="clear" w:color="auto" w:fill="auto"/>
            <w:noWrap/>
            <w:vAlign w:val="center"/>
            <w:hideMark/>
          </w:tcPr>
          <w:p w:rsidR="009759D2" w:rsidRPr="00BB2644" w:rsidRDefault="009759D2" w:rsidP="009759D2">
            <w:pPr>
              <w:jc w:val="center"/>
              <w:rPr>
                <w:color w:val="000000"/>
                <w:sz w:val="22"/>
                <w:szCs w:val="22"/>
              </w:rPr>
            </w:pPr>
            <w:r>
              <w:rPr>
                <w:color w:val="000000"/>
                <w:sz w:val="22"/>
                <w:szCs w:val="22"/>
              </w:rPr>
              <w:t>21</w:t>
            </w:r>
          </w:p>
        </w:tc>
        <w:tc>
          <w:tcPr>
            <w:tcW w:w="4820" w:type="dxa"/>
            <w:gridSpan w:val="2"/>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xml:space="preserve">Bola lehota na predloženie žiadostí o účasť v </w:t>
            </w:r>
            <w:proofErr w:type="spellStart"/>
            <w:r w:rsidRPr="00BB2644">
              <w:rPr>
                <w:color w:val="000000"/>
                <w:sz w:val="22"/>
                <w:szCs w:val="22"/>
              </w:rPr>
              <w:t>RKsZ</w:t>
            </w:r>
            <w:proofErr w:type="spellEnd"/>
            <w:r w:rsidRPr="00BB2644">
              <w:rPr>
                <w:color w:val="000000"/>
                <w:sz w:val="22"/>
                <w:szCs w:val="22"/>
              </w:rPr>
              <w:t xml:space="preserve"> dlhšia ako 29 dní odo dňa odoslania oznámenia o vyhlásení VO publikačnému úradu?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Tr="00526B68">
        <w:trPr>
          <w:trHeight w:val="300"/>
        </w:trPr>
        <w:tc>
          <w:tcPr>
            <w:tcW w:w="582" w:type="dxa"/>
            <w:shd w:val="clear" w:color="auto" w:fill="auto"/>
            <w:noWrap/>
            <w:vAlign w:val="center"/>
            <w:hideMark/>
          </w:tcPr>
          <w:p w:rsidR="009759D2" w:rsidRPr="00BB2644" w:rsidRDefault="009759D2" w:rsidP="009759D2">
            <w:pPr>
              <w:jc w:val="center"/>
              <w:rPr>
                <w:color w:val="000000"/>
                <w:sz w:val="22"/>
                <w:szCs w:val="22"/>
              </w:rPr>
            </w:pPr>
            <w:r>
              <w:rPr>
                <w:color w:val="000000"/>
                <w:sz w:val="22"/>
                <w:szCs w:val="22"/>
              </w:rPr>
              <w:t>22</w:t>
            </w:r>
          </w:p>
        </w:tc>
        <w:tc>
          <w:tcPr>
            <w:tcW w:w="4820" w:type="dxa"/>
            <w:gridSpan w:val="2"/>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Tr="00CB451E">
        <w:trPr>
          <w:trHeight w:val="300"/>
        </w:trPr>
        <w:tc>
          <w:tcPr>
            <w:tcW w:w="9087" w:type="dxa"/>
            <w:gridSpan w:val="7"/>
            <w:shd w:val="clear" w:color="auto" w:fill="auto"/>
            <w:noWrap/>
            <w:vAlign w:val="center"/>
          </w:tcPr>
          <w:p w:rsidR="009759D2" w:rsidRPr="00BD2FCC" w:rsidRDefault="009759D2" w:rsidP="009759D2">
            <w:pPr>
              <w:jc w:val="both"/>
              <w:rPr>
                <w:b/>
                <w:sz w:val="20"/>
                <w:szCs w:val="20"/>
              </w:rPr>
            </w:pPr>
            <w:r w:rsidRPr="00BD2FCC">
              <w:rPr>
                <w:b/>
                <w:sz w:val="20"/>
                <w:szCs w:val="20"/>
              </w:rPr>
              <w:t>VYJADRENIE</w:t>
            </w:r>
          </w:p>
          <w:p w:rsidR="009759D2" w:rsidRPr="00BD2FCC" w:rsidRDefault="009759D2" w:rsidP="009759D2">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64"/>
              <w:t>[1]</w:t>
            </w:r>
          </w:p>
          <w:p w:rsidR="009759D2" w:rsidRPr="00BB2644" w:rsidRDefault="009759D2" w:rsidP="009759D2">
            <w:pPr>
              <w:rPr>
                <w:b/>
                <w:bCs/>
                <w:color w:val="000000"/>
                <w:sz w:val="22"/>
                <w:szCs w:val="22"/>
              </w:rPr>
            </w:pPr>
          </w:p>
        </w:tc>
      </w:tr>
      <w:tr w:rsidR="009759D2" w:rsidRPr="00BB2644" w:rsidTr="00CB451E">
        <w:trPr>
          <w:trHeight w:val="300"/>
        </w:trPr>
        <w:tc>
          <w:tcPr>
            <w:tcW w:w="3559" w:type="dxa"/>
            <w:gridSpan w:val="2"/>
            <w:shd w:val="clear" w:color="auto" w:fill="auto"/>
            <w:vAlign w:val="center"/>
            <w:hideMark/>
          </w:tcPr>
          <w:p w:rsidR="009759D2" w:rsidRPr="00BB2644" w:rsidRDefault="009759D2" w:rsidP="009759D2">
            <w:pPr>
              <w:rPr>
                <w:b/>
                <w:bCs/>
                <w:sz w:val="22"/>
                <w:szCs w:val="22"/>
              </w:rPr>
            </w:pPr>
            <w:r w:rsidRPr="00BB2644">
              <w:rPr>
                <w:b/>
                <w:bCs/>
                <w:sz w:val="22"/>
                <w:szCs w:val="22"/>
              </w:rPr>
              <w:lastRenderedPageBreak/>
              <w:t>Kontrolu vykonal</w:t>
            </w:r>
            <w:r w:rsidR="009503C9">
              <w:rPr>
                <w:rStyle w:val="Odkaznapoznmkupodiarou"/>
                <w:b/>
                <w:bCs/>
                <w:sz w:val="22"/>
                <w:szCs w:val="22"/>
              </w:rPr>
              <w:footnoteReference w:customMarkFollows="1" w:id="65"/>
              <w:t>2</w:t>
            </w:r>
            <w:r w:rsidRPr="00BB2644">
              <w:rPr>
                <w:b/>
                <w:bCs/>
                <w:sz w:val="22"/>
                <w:szCs w:val="22"/>
              </w:rPr>
              <w:t>:</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auto" w:fill="auto"/>
            <w:vAlign w:val="center"/>
            <w:hideMark/>
          </w:tcPr>
          <w:p w:rsidR="009759D2" w:rsidRPr="00BB2644" w:rsidRDefault="009759D2" w:rsidP="009759D2">
            <w:pPr>
              <w:rPr>
                <w:b/>
                <w:bCs/>
                <w:sz w:val="22"/>
                <w:szCs w:val="22"/>
              </w:rPr>
            </w:pPr>
            <w:r w:rsidRPr="00BB2644">
              <w:rPr>
                <w:b/>
                <w:bCs/>
                <w:sz w:val="22"/>
                <w:szCs w:val="22"/>
              </w:rPr>
              <w:t>Dátum:</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Podpis:</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9087" w:type="dxa"/>
            <w:gridSpan w:val="7"/>
            <w:shd w:val="clear" w:color="auto" w:fill="auto"/>
            <w:noWrap/>
            <w:vAlign w:val="bottom"/>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Kontrolu vykonal</w:t>
            </w:r>
            <w:r w:rsidR="009503C9">
              <w:rPr>
                <w:rStyle w:val="Odkaznapoznmkupodiarou"/>
                <w:b/>
                <w:bCs/>
                <w:sz w:val="22"/>
                <w:szCs w:val="22"/>
              </w:rPr>
              <w:footnoteReference w:customMarkFollows="1" w:id="66"/>
              <w:t>3</w:t>
            </w:r>
            <w:r w:rsidRPr="00BB2644">
              <w:rPr>
                <w:b/>
                <w:bCs/>
                <w:sz w:val="22"/>
                <w:szCs w:val="22"/>
              </w:rPr>
              <w:t>:</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Podpis:</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4" w:name="KZ_23"/>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následná ex-post kontrola</w:t>
            </w:r>
          </w:p>
        </w:tc>
      </w:tr>
      <w:bookmarkEnd w:id="24"/>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507"/>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w:t>
            </w:r>
            <w:proofErr w:type="spellStart"/>
            <w:r w:rsidRPr="00BB2644">
              <w:rPr>
                <w:color w:val="000000"/>
                <w:sz w:val="22"/>
                <w:szCs w:val="22"/>
              </w:rPr>
              <w:t>ante</w:t>
            </w:r>
            <w:proofErr w:type="spellEnd"/>
            <w:r w:rsidRPr="00BB2644">
              <w:rPr>
                <w:color w:val="000000"/>
                <w:sz w:val="22"/>
                <w:szCs w:val="22"/>
              </w:rPr>
              <w:t xml:space="preserve"> kontrol a dokumentáciou schválenou v rámci týchto ex-</w:t>
            </w:r>
            <w:proofErr w:type="spellStart"/>
            <w:r w:rsidRPr="00BB2644">
              <w:rPr>
                <w:color w:val="000000"/>
                <w:sz w:val="22"/>
                <w:szCs w:val="22"/>
              </w:rPr>
              <w:t>ante</w:t>
            </w:r>
            <w:proofErr w:type="spellEnd"/>
            <w:r w:rsidRPr="00BB2644">
              <w:rPr>
                <w:color w:val="000000"/>
                <w:sz w:val="22"/>
                <w:szCs w:val="22"/>
              </w:rPr>
              <w:t xml:space="preserv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67"/>
              <w:t>[1]</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68"/>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69"/>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5" w:name="KZ_2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štandardná ex-post kontrola</w:t>
            </w:r>
          </w:p>
        </w:tc>
      </w:tr>
      <w:bookmarkEnd w:id="25"/>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a)Je použitý postup na zadanie zákazky na dodanie tovaru/ stavebných prác/ služieb v súlade so ZVO?</w:t>
            </w:r>
            <w:r w:rsidRPr="00BB2644">
              <w:rPr>
                <w:color w:val="000000"/>
                <w:sz w:val="22"/>
                <w:szCs w:val="22"/>
              </w:rPr>
              <w:br/>
              <w:t>b) Bolo rokovacie konanie so zverejnením použité, ak bola splnená aspoň jedna z podmienok § 55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73"/>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2</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126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2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9</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67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7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67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759"/>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84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13</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4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Obmedzil verejný obstarávateľ  počet záujemcov, ktorých vyzve na predloženie ponuky, v </w:t>
            </w:r>
            <w:proofErr w:type="spellStart"/>
            <w:r w:rsidRPr="00BB2644">
              <w:rPr>
                <w:color w:val="000000"/>
                <w:sz w:val="22"/>
                <w:szCs w:val="22"/>
              </w:rPr>
              <w:t>RKsZ</w:t>
            </w:r>
            <w:proofErr w:type="spellEnd"/>
            <w:r w:rsidRPr="00BB2644">
              <w:rPr>
                <w:color w:val="000000"/>
                <w:sz w:val="22"/>
                <w:szCs w:val="22"/>
              </w:rPr>
              <w:t xml:space="preserve"> najmenej na troch tak, aby umožnil hospodársku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Určil v oznámení o vyhlásení VO  verejný obstarávateľ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navrhnutá lehota na predloženie žiadostí o účasť v </w:t>
            </w:r>
            <w:proofErr w:type="spellStart"/>
            <w:r w:rsidRPr="00BB2644">
              <w:rPr>
                <w:color w:val="000000"/>
                <w:sz w:val="22"/>
                <w:szCs w:val="22"/>
              </w:rPr>
              <w:t>RKsZ</w:t>
            </w:r>
            <w:proofErr w:type="spellEnd"/>
            <w:r w:rsidRPr="00BB2644">
              <w:rPr>
                <w:color w:val="000000"/>
                <w:sz w:val="22"/>
                <w:szCs w:val="22"/>
              </w:rPr>
              <w:t xml:space="preserve">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75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r>
            <w:r w:rsidRPr="00BB2644">
              <w:rPr>
                <w:color w:val="000000"/>
                <w:sz w:val="22"/>
                <w:szCs w:val="22"/>
              </w:rPr>
              <w:lastRenderedPageBreak/>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114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AC2CB6" w:rsidRPr="00BB2644" w:rsidRDefault="00AC2CB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w:t>
            </w:r>
            <w:proofErr w:type="spellStart"/>
            <w:r w:rsidRPr="00BB2644">
              <w:rPr>
                <w:sz w:val="22"/>
                <w:szCs w:val="22"/>
              </w:rPr>
              <w:t>ante</w:t>
            </w:r>
            <w:proofErr w:type="spellEnd"/>
            <w:r w:rsidRPr="00BB2644">
              <w:rPr>
                <w:sz w:val="22"/>
                <w:szCs w:val="22"/>
              </w:rPr>
              <w:t xml:space="preserve"> kontroly a dokumentáciou schválenou v rámci tejto ex-</w:t>
            </w:r>
            <w:proofErr w:type="spellStart"/>
            <w:r w:rsidRPr="00BB2644">
              <w:rPr>
                <w:sz w:val="22"/>
                <w:szCs w:val="22"/>
              </w:rPr>
              <w:t>ante</w:t>
            </w:r>
            <w:proofErr w:type="spellEnd"/>
            <w:r w:rsidRPr="00BB2644">
              <w:rPr>
                <w:sz w:val="22"/>
                <w:szCs w:val="22"/>
              </w:rPr>
              <w:t xml:space="preserve"> kontroly?</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14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01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 xml:space="preserve">a) Posudzoval verejný obstarávateľ splnenie podmienok účasti vo </w:t>
            </w:r>
            <w:proofErr w:type="spellStart"/>
            <w:r w:rsidRPr="00BB2644">
              <w:rPr>
                <w:color w:val="000000"/>
                <w:sz w:val="22"/>
                <w:szCs w:val="22"/>
              </w:rPr>
              <w:t>VO</w:t>
            </w:r>
            <w:proofErr w:type="spellEnd"/>
            <w:r w:rsidRPr="00BB2644">
              <w:rPr>
                <w:color w:val="000000"/>
                <w:sz w:val="22"/>
                <w:szCs w:val="22"/>
              </w:rPr>
              <w:t xml:space="preserve">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01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101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8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8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Bolo vysvetlenie požiadaviek uvedených v oznámení o vyhlásení VO alebo v oznámení použitom ako výzva na súťaž, podmienok účasti vo </w:t>
            </w:r>
            <w:proofErr w:type="spellStart"/>
            <w:r w:rsidRPr="00BB2644">
              <w:rPr>
                <w:color w:val="000000"/>
                <w:sz w:val="22"/>
                <w:szCs w:val="22"/>
              </w:rPr>
              <w:t>VO</w:t>
            </w:r>
            <w:proofErr w:type="spellEnd"/>
            <w:r w:rsidRPr="00BB2644">
              <w:rPr>
                <w:color w:val="000000"/>
                <w:sz w:val="22"/>
                <w:szCs w:val="22"/>
              </w:rPr>
              <w:t>,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759"/>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 xml:space="preserve">b) Ak ide o nadlimitnú zákazku, ktorej hodnota je </w:t>
            </w:r>
            <w:r w:rsidRPr="00BB2644">
              <w:rPr>
                <w:color w:val="000000"/>
                <w:sz w:val="22"/>
                <w:szCs w:val="22"/>
              </w:rPr>
              <w:lastRenderedPageBreak/>
              <w:t>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26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25</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2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8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26</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ype="page"/>
              <w:t>b) Postupoval verejný obstarávateľ pri definovaní a vyhodnocovaní mimoriadne nízkej ponuky v súlade s § 42?</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8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912"/>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29</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39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30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39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32</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Zabezpečil verejný obstarávateľ v priebehu rokovania  rovnaké zaobchádzanie so všetkými uchádzačmi?</w:t>
            </w:r>
            <w:r w:rsidRPr="00BB2644">
              <w:rPr>
                <w:color w:val="000000"/>
                <w:sz w:val="22"/>
                <w:szCs w:val="22"/>
              </w:rPr>
              <w:br/>
              <w:t>b) Vyhotovil verejný obstarávateľ  z každého rokovania zápisnicu?</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ponúk stanovená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lehota na predloženie žiadostí o účasť v </w:t>
            </w:r>
            <w:proofErr w:type="spellStart"/>
            <w:r w:rsidRPr="00BB2644">
              <w:rPr>
                <w:color w:val="000000"/>
                <w:sz w:val="22"/>
                <w:szCs w:val="22"/>
              </w:rPr>
              <w:t>RKsZ</w:t>
            </w:r>
            <w:proofErr w:type="spellEnd"/>
            <w:r w:rsidRPr="00BB2644">
              <w:rPr>
                <w:color w:val="000000"/>
                <w:sz w:val="22"/>
                <w:szCs w:val="22"/>
              </w:rPr>
              <w:t xml:space="preserve">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845"/>
        </w:trPr>
        <w:tc>
          <w:tcPr>
            <w:tcW w:w="582" w:type="dxa"/>
            <w:vMerge w:val="restart"/>
            <w:shd w:val="clear" w:color="auto" w:fill="auto"/>
            <w:noWrap/>
            <w:vAlign w:val="center"/>
          </w:tcPr>
          <w:p w:rsidR="00AC2CB6" w:rsidRPr="00BB2644" w:rsidRDefault="00AC2CB6" w:rsidP="00BB2644">
            <w:pPr>
              <w:jc w:val="center"/>
              <w:rPr>
                <w:color w:val="000000"/>
                <w:sz w:val="22"/>
                <w:szCs w:val="22"/>
              </w:rPr>
            </w:pPr>
            <w:r>
              <w:rPr>
                <w:color w:val="000000"/>
                <w:sz w:val="22"/>
                <w:szCs w:val="22"/>
              </w:rPr>
              <w:t>35</w:t>
            </w:r>
          </w:p>
        </w:tc>
        <w:tc>
          <w:tcPr>
            <w:tcW w:w="4820" w:type="dxa"/>
            <w:gridSpan w:val="2"/>
            <w:vMerge w:val="restart"/>
            <w:shd w:val="clear" w:color="auto" w:fill="auto"/>
            <w:vAlign w:val="center"/>
          </w:tcPr>
          <w:p w:rsidR="00AC2CB6" w:rsidRPr="0048257F" w:rsidRDefault="00AC2CB6" w:rsidP="00AC2CB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C2CB6" w:rsidRPr="0048257F" w:rsidRDefault="00AC2CB6" w:rsidP="00AC2CB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C2CB6" w:rsidRPr="00BB2644" w:rsidRDefault="00AC2CB6" w:rsidP="00AC2CB6">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Default="00AC2CB6" w:rsidP="00BB2644">
            <w:pPr>
              <w:jc w:val="center"/>
              <w:rPr>
                <w:color w:val="000000"/>
                <w:sz w:val="22"/>
                <w:szCs w:val="22"/>
              </w:rPr>
            </w:pPr>
          </w:p>
        </w:tc>
        <w:tc>
          <w:tcPr>
            <w:tcW w:w="4820" w:type="dxa"/>
            <w:gridSpan w:val="2"/>
            <w:vMerge/>
            <w:shd w:val="clear" w:color="auto" w:fill="auto"/>
            <w:vAlign w:val="center"/>
          </w:tcPr>
          <w:p w:rsidR="00AC2CB6" w:rsidRPr="0048257F" w:rsidRDefault="00AC2CB6" w:rsidP="00AC2CB6">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Default="00AC2CB6" w:rsidP="00BB2644">
            <w:pPr>
              <w:jc w:val="center"/>
              <w:rPr>
                <w:color w:val="000000"/>
                <w:sz w:val="22"/>
                <w:szCs w:val="22"/>
              </w:rPr>
            </w:pPr>
          </w:p>
        </w:tc>
        <w:tc>
          <w:tcPr>
            <w:tcW w:w="4820" w:type="dxa"/>
            <w:gridSpan w:val="2"/>
            <w:vMerge/>
            <w:shd w:val="clear" w:color="auto" w:fill="auto"/>
            <w:vAlign w:val="center"/>
          </w:tcPr>
          <w:p w:rsidR="00AC2CB6" w:rsidRPr="0048257F" w:rsidRDefault="00AC2CB6" w:rsidP="00AC2CB6">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444"/>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Pr>
                <w:color w:val="000000"/>
                <w:sz w:val="22"/>
                <w:szCs w:val="22"/>
              </w:rPr>
              <w:t>36</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DF500F">
              <w:rPr>
                <w:color w:val="000000"/>
                <w:sz w:val="22"/>
                <w:szCs w:val="22"/>
              </w:rPr>
              <w:t>d) Je zmluva uzavretá v lehote viazanosti ponúk?</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37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38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39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9503C9" w:rsidRPr="00A20234" w:rsidRDefault="009503C9" w:rsidP="009503C9">
            <w:pPr>
              <w:jc w:val="both"/>
              <w:rPr>
                <w:sz w:val="20"/>
                <w:szCs w:val="20"/>
              </w:rPr>
            </w:pPr>
            <w:r w:rsidRPr="00A20234">
              <w:rPr>
                <w:sz w:val="20"/>
                <w:szCs w:val="20"/>
              </w:rPr>
              <w:lastRenderedPageBreak/>
              <w:t>Na základe overených skutočností potvrdzujem, že (uveďte jednu z možností v súlade s ustanovením § 7 ods. 3 zákona o finančnej kontrole).</w:t>
            </w:r>
            <w:r w:rsidRPr="00A20234">
              <w:rPr>
                <w:sz w:val="20"/>
                <w:szCs w:val="20"/>
              </w:rPr>
              <w:footnoteReference w:customMarkFollows="1" w:id="70"/>
              <w:t>[1]</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lastRenderedPageBreak/>
              <w:t>Kontrolu vykonal</w:t>
            </w:r>
            <w:r w:rsidR="009503C9">
              <w:rPr>
                <w:rStyle w:val="Odkaznapoznmkupodiarou"/>
                <w:b/>
                <w:bCs/>
                <w:sz w:val="22"/>
                <w:szCs w:val="22"/>
              </w:rPr>
              <w:footnoteReference w:customMarkFollows="1" w:id="71"/>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72"/>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6" w:name="KZ_25"/>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3B69BD" w:rsidRPr="003B69BD">
              <w:rPr>
                <w:b/>
                <w:bCs/>
                <w:color w:val="FFFFFF"/>
              </w:rPr>
              <w:t>Nadlimitná zákazka - súťažný dialóg - 1. ex-</w:t>
            </w:r>
            <w:proofErr w:type="spellStart"/>
            <w:r w:rsidR="003B69BD" w:rsidRPr="003B69BD">
              <w:rPr>
                <w:b/>
                <w:bCs/>
                <w:color w:val="FFFFFF"/>
              </w:rPr>
              <w:t>ante</w:t>
            </w:r>
            <w:proofErr w:type="spellEnd"/>
            <w:r w:rsidR="003B69BD" w:rsidRPr="003B69BD">
              <w:rPr>
                <w:b/>
                <w:bCs/>
                <w:color w:val="FFFFFF"/>
              </w:rPr>
              <w:t xml:space="preserve"> kontrola</w:t>
            </w:r>
          </w:p>
        </w:tc>
      </w:tr>
      <w:bookmarkEnd w:id="26"/>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w:t>
            </w:r>
            <w:proofErr w:type="spellStart"/>
            <w:r w:rsidRPr="00BB2644">
              <w:rPr>
                <w:color w:val="000000"/>
                <w:sz w:val="22"/>
                <w:szCs w:val="22"/>
              </w:rPr>
              <w:t>ante</w:t>
            </w:r>
            <w:proofErr w:type="spellEnd"/>
            <w:r w:rsidRPr="00BB2644">
              <w:rPr>
                <w:color w:val="000000"/>
                <w:sz w:val="22"/>
                <w:szCs w:val="22"/>
              </w:rPr>
              <w:t xml:space="preserv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výber postupu -  súťažný dialóg oprávnený, a to v prípade, že ide o obzvlášť zložité projekty a nemožno použiť verejnú súťaž alebo užšiu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1268"/>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26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759"/>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lastRenderedPageBreak/>
              <w:t>6</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845"/>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1013"/>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V oznámení o vyhlásení VO uviedol  verejný obstarávateľ opis projektu a svoje požiadavky, ak ich neuvedie v informatívnom dokumente, lehotu na predloženie žiadostí o účasť,  pravidlá na vyhodnotenie splnenia podmienok účasti,  ďalšie potrebné informácie?</w:t>
            </w:r>
            <w:r w:rsidRPr="00BB2644">
              <w:rPr>
                <w:color w:val="000000"/>
                <w:sz w:val="22"/>
                <w:szCs w:val="22"/>
              </w:rPr>
              <w:br/>
              <w:t xml:space="preserve">b) Je </w:t>
            </w:r>
            <w:proofErr w:type="spellStart"/>
            <w:r w:rsidRPr="00BB2644">
              <w:rPr>
                <w:color w:val="000000"/>
                <w:sz w:val="22"/>
                <w:szCs w:val="22"/>
              </w:rPr>
              <w:t>navrhuté</w:t>
            </w:r>
            <w:proofErr w:type="spellEnd"/>
            <w:r w:rsidRPr="00BB2644">
              <w:rPr>
                <w:color w:val="000000"/>
                <w:sz w:val="22"/>
                <w:szCs w:val="22"/>
              </w:rPr>
              <w:t xml:space="preserve"> kritérium ekonomicky najvýhodnejšej ponuky?</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01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účasť na dialógu náležitosti podľa § 61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723"/>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ype="page"/>
              <w:t>a) Bola PHZ určená ako cena bez DPH?</w:t>
            </w:r>
            <w:r w:rsidRPr="00BB2644">
              <w:rPr>
                <w:color w:val="000000"/>
                <w:sz w:val="22"/>
                <w:szCs w:val="22"/>
              </w:rPr>
              <w:br w:type="page"/>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ype="page"/>
              <w:t>c) Bola PHZ určená tak, že zahŕňa PHZ všetkých častí zákazky, vrátane opakovaných plnení, odmien a opcií?</w:t>
            </w:r>
            <w:r w:rsidRPr="00BB2644">
              <w:rPr>
                <w:color w:val="000000"/>
                <w:sz w:val="22"/>
                <w:szCs w:val="22"/>
              </w:rPr>
              <w:br w:type="page"/>
              <w:t>d) Je stanovená PHZ tak, že nezahŕňa PHZ aj dodávku tovaru alebo poskytnutie služieb, ktoré nie sú nevyhnutné  na splnenie zmluvy na stavebné práce?</w:t>
            </w:r>
            <w:r w:rsidRPr="00BB2644">
              <w:rPr>
                <w:color w:val="000000"/>
                <w:sz w:val="22"/>
                <w:szCs w:val="22"/>
              </w:rPr>
              <w:br w:type="page"/>
              <w:t>e) Nedošlo k rozdeleniu zákazky alebo nebol zvolený spôsob určenia jej PHZ s cieľom znížiť PHZ pod finančné limity podľa ZVO?</w:t>
            </w:r>
            <w:r w:rsidRPr="00BB2644">
              <w:rPr>
                <w:color w:val="000000"/>
                <w:sz w:val="22"/>
                <w:szCs w:val="22"/>
              </w:rPr>
              <w:br w:type="page"/>
              <w:t xml:space="preserve">f) Boli v dokumentácii k verejnému obstarávaniu aj informácie a podklady, na základe </w:t>
            </w:r>
            <w:r w:rsidRPr="00BB2644">
              <w:rPr>
                <w:color w:val="000000"/>
                <w:sz w:val="22"/>
                <w:szCs w:val="22"/>
              </w:rPr>
              <w:lastRenderedPageBreak/>
              <w:t>ktorých bola určená PHZ a to najmä záznam z prieskumu trhu, aktualizovaný rozpočet zo žiadosti o NFP, štátna cenová expertíza a pod.?</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73"/>
              <w:t>[1]</w:t>
            </w:r>
          </w:p>
          <w:p w:rsidR="000C1AA0" w:rsidRPr="00A54276" w:rsidRDefault="000C1AA0" w:rsidP="000C1AA0">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74"/>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75"/>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7" w:name="KZ_26"/>
            <w:r w:rsidRPr="00BB2644">
              <w:rPr>
                <w:b/>
                <w:bCs/>
                <w:color w:val="FFFFFF"/>
              </w:rPr>
              <w:lastRenderedPageBreak/>
              <w:t>Kontrolný zoznam k</w:t>
            </w:r>
            <w:r w:rsidR="00506AA3">
              <w:rPr>
                <w:b/>
                <w:bCs/>
                <w:color w:val="FFFFFF"/>
              </w:rPr>
              <w:t> </w:t>
            </w:r>
            <w:r w:rsidR="00432B14">
              <w:rPr>
                <w:b/>
                <w:bCs/>
                <w:color w:val="FFFFFF"/>
              </w:rPr>
              <w:t>finančnej</w:t>
            </w:r>
            <w:r w:rsidR="00506AA3">
              <w:rPr>
                <w:b/>
                <w:bCs/>
                <w:color w:val="FFFFFF"/>
              </w:rPr>
              <w:t xml:space="preserve"> </w:t>
            </w:r>
            <w:r w:rsidRPr="00BB2644">
              <w:rPr>
                <w:b/>
                <w:bCs/>
                <w:color w:val="FFFFFF"/>
              </w:rPr>
              <w:t>kontrole VO</w:t>
            </w:r>
            <w:r w:rsidRPr="00BB2644">
              <w:rPr>
                <w:b/>
                <w:bCs/>
                <w:color w:val="FFFFFF"/>
              </w:rPr>
              <w:br/>
            </w:r>
            <w:r w:rsidR="00DE5422" w:rsidRPr="00DE5422">
              <w:rPr>
                <w:b/>
                <w:bCs/>
                <w:color w:val="FFFFFF"/>
              </w:rPr>
              <w:t>Nadlimitná zákazka - súťažný dialóg - 2. ex-</w:t>
            </w:r>
            <w:proofErr w:type="spellStart"/>
            <w:r w:rsidR="00DE5422" w:rsidRPr="00DE5422">
              <w:rPr>
                <w:b/>
                <w:bCs/>
                <w:color w:val="FFFFFF"/>
              </w:rPr>
              <w:t>ante</w:t>
            </w:r>
            <w:proofErr w:type="spellEnd"/>
            <w:r w:rsidR="00DE5422" w:rsidRPr="00DE5422">
              <w:rPr>
                <w:b/>
                <w:bCs/>
                <w:color w:val="FFFFFF"/>
              </w:rPr>
              <w:t xml:space="preserve"> kontrola</w:t>
            </w:r>
          </w:p>
        </w:tc>
      </w:tr>
      <w:bookmarkEnd w:id="27"/>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w:t>
            </w:r>
            <w:proofErr w:type="spellStart"/>
            <w:r w:rsidRPr="00BB2644">
              <w:rPr>
                <w:color w:val="000000"/>
                <w:sz w:val="22"/>
                <w:szCs w:val="22"/>
              </w:rPr>
              <w:t>ante</w:t>
            </w:r>
            <w:proofErr w:type="spellEnd"/>
            <w:r w:rsidRPr="00BB2644">
              <w:rPr>
                <w:color w:val="000000"/>
                <w:sz w:val="22"/>
                <w:szCs w:val="22"/>
              </w:rPr>
              <w:t xml:space="preserv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845"/>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 xml:space="preserve">b) Sú technické požiadavky určené tak, aby bol </w:t>
            </w:r>
            <w:r w:rsidRPr="00BB2644">
              <w:rPr>
                <w:color w:val="000000"/>
                <w:sz w:val="22"/>
                <w:szCs w:val="22"/>
              </w:rPr>
              <w:lastRenderedPageBreak/>
              <w:t>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63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Postupovala komisia pri vyhodnocovaní predkladaných riešení v rámci dialógu v súlade s kritériami uvedenými v informatívnom dokumente ?</w:t>
            </w:r>
            <w:r w:rsidRPr="00BB2644">
              <w:rPr>
                <w:color w:val="000000"/>
                <w:sz w:val="22"/>
                <w:szCs w:val="22"/>
              </w:rPr>
              <w:br/>
              <w:t>b) Spĺňa výsledné riešenie potreby verejného obstarávateľa?</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63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101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 xml:space="preserve">a) Posudzoval verejný obstarávateľ splnenie podmienok účasti vo </w:t>
            </w:r>
            <w:proofErr w:type="spellStart"/>
            <w:r w:rsidRPr="00BB2644">
              <w:rPr>
                <w:color w:val="000000"/>
                <w:sz w:val="22"/>
                <w:szCs w:val="22"/>
              </w:rPr>
              <w:t>VO</w:t>
            </w:r>
            <w:proofErr w:type="spellEnd"/>
            <w:r w:rsidRPr="00BB2644">
              <w:rPr>
                <w:color w:val="000000"/>
                <w:sz w:val="22"/>
                <w:szCs w:val="22"/>
              </w:rPr>
              <w:t xml:space="preserve"> v súlade s oznámením o vyhlásení VO a informatívnym dokumentom?</w:t>
            </w:r>
            <w:r w:rsidRPr="00BB2644">
              <w:rPr>
                <w:color w:val="000000"/>
                <w:sz w:val="22"/>
                <w:szCs w:val="22"/>
              </w:rPr>
              <w:br/>
              <w:t>b) Ak sú podmienky účasti uvedené aj v informatívnom dokumente,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01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101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Informoval verejný obstarávateľ  uchádzačov o skončení dialógu a vyzval ich na predloženie konečnej ponuky na základe predloženého riešenia alebo riešení, ktoré boli špecifikované počas dialógu?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759"/>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845"/>
        </w:trPr>
        <w:tc>
          <w:tcPr>
            <w:tcW w:w="582" w:type="dxa"/>
            <w:vMerge w:val="restart"/>
            <w:shd w:val="clear" w:color="auto" w:fill="auto"/>
            <w:noWrap/>
            <w:vAlign w:val="center"/>
          </w:tcPr>
          <w:p w:rsidR="00313648" w:rsidRPr="00BB2644" w:rsidRDefault="00313648" w:rsidP="00BB2644">
            <w:pPr>
              <w:jc w:val="center"/>
              <w:rPr>
                <w:color w:val="000000"/>
                <w:sz w:val="22"/>
                <w:szCs w:val="22"/>
              </w:rPr>
            </w:pPr>
            <w:r>
              <w:rPr>
                <w:color w:val="000000"/>
                <w:sz w:val="22"/>
                <w:szCs w:val="22"/>
              </w:rPr>
              <w:t>15</w:t>
            </w:r>
          </w:p>
        </w:tc>
        <w:tc>
          <w:tcPr>
            <w:tcW w:w="4820" w:type="dxa"/>
            <w:gridSpan w:val="2"/>
            <w:vMerge w:val="restart"/>
            <w:shd w:val="clear" w:color="auto" w:fill="auto"/>
            <w:vAlign w:val="center"/>
          </w:tcPr>
          <w:p w:rsidR="00313648" w:rsidRPr="0048257F" w:rsidRDefault="00313648" w:rsidP="00313648">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313648" w:rsidRPr="0048257F" w:rsidRDefault="00313648" w:rsidP="00313648">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313648" w:rsidRPr="00BB2644" w:rsidRDefault="00313648" w:rsidP="00313648">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Default="00313648" w:rsidP="00BB2644">
            <w:pPr>
              <w:jc w:val="center"/>
              <w:rPr>
                <w:color w:val="000000"/>
                <w:sz w:val="22"/>
                <w:szCs w:val="22"/>
              </w:rPr>
            </w:pPr>
          </w:p>
        </w:tc>
        <w:tc>
          <w:tcPr>
            <w:tcW w:w="4820" w:type="dxa"/>
            <w:gridSpan w:val="2"/>
            <w:vMerge/>
            <w:shd w:val="clear" w:color="auto" w:fill="auto"/>
            <w:vAlign w:val="center"/>
          </w:tcPr>
          <w:p w:rsidR="00313648" w:rsidRPr="0048257F" w:rsidRDefault="00313648" w:rsidP="00313648">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Default="00313648" w:rsidP="00BB2644">
            <w:pPr>
              <w:jc w:val="center"/>
              <w:rPr>
                <w:color w:val="000000"/>
                <w:sz w:val="22"/>
                <w:szCs w:val="22"/>
              </w:rPr>
            </w:pPr>
          </w:p>
        </w:tc>
        <w:tc>
          <w:tcPr>
            <w:tcW w:w="4820" w:type="dxa"/>
            <w:gridSpan w:val="2"/>
            <w:vMerge/>
            <w:shd w:val="clear" w:color="auto" w:fill="auto"/>
            <w:vAlign w:val="center"/>
          </w:tcPr>
          <w:p w:rsidR="00313648" w:rsidRPr="0048257F" w:rsidRDefault="00313648" w:rsidP="00313648">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114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Pr>
                <w:color w:val="000000"/>
                <w:sz w:val="22"/>
                <w:szCs w:val="22"/>
              </w:rPr>
              <w:t>16</w:t>
            </w:r>
          </w:p>
        </w:tc>
        <w:tc>
          <w:tcPr>
            <w:tcW w:w="4820" w:type="dxa"/>
            <w:gridSpan w:val="2"/>
            <w:vMerge w:val="restart"/>
            <w:shd w:val="clear" w:color="auto" w:fill="auto"/>
            <w:vAlign w:val="center"/>
            <w:hideMark/>
          </w:tcPr>
          <w:p w:rsidR="00313648" w:rsidRPr="00BB2644" w:rsidRDefault="00313648"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w:t>
            </w:r>
            <w:proofErr w:type="spellStart"/>
            <w:r w:rsidRPr="00BB2644">
              <w:rPr>
                <w:sz w:val="22"/>
                <w:szCs w:val="22"/>
              </w:rPr>
              <w:t>ante</w:t>
            </w:r>
            <w:proofErr w:type="spellEnd"/>
            <w:r w:rsidRPr="00BB2644">
              <w:rPr>
                <w:sz w:val="22"/>
                <w:szCs w:val="22"/>
              </w:rPr>
              <w:t xml:space="preserve"> kontroly a dokumentáciou schválenou v rámci tejto ex-</w:t>
            </w:r>
            <w:proofErr w:type="spellStart"/>
            <w:r w:rsidRPr="00BB2644">
              <w:rPr>
                <w:sz w:val="22"/>
                <w:szCs w:val="22"/>
              </w:rPr>
              <w:t>ante</w:t>
            </w:r>
            <w:proofErr w:type="spellEnd"/>
            <w:r w:rsidRPr="00BB2644">
              <w:rPr>
                <w:sz w:val="22"/>
                <w:szCs w:val="22"/>
              </w:rPr>
              <w:t xml:space="preserve"> kontroly?</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140"/>
        </w:trPr>
        <w:tc>
          <w:tcPr>
            <w:tcW w:w="582" w:type="dxa"/>
            <w:vMerge/>
            <w:shd w:val="clear" w:color="auto" w:fill="auto"/>
            <w:noWrap/>
            <w:vAlign w:val="center"/>
          </w:tcPr>
          <w:p w:rsidR="00313648" w:rsidRPr="00BB2644" w:rsidDel="006541E0"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17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76"/>
              <w:t>[1]</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77"/>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78"/>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lastRenderedPageBreak/>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8" w:name="KZ_27"/>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súťažný dialóg - následná ex-post kontrola</w:t>
            </w:r>
          </w:p>
        </w:tc>
      </w:tr>
      <w:bookmarkEnd w:id="28"/>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507"/>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w:t>
            </w:r>
            <w:proofErr w:type="spellStart"/>
            <w:r w:rsidRPr="00BB2644">
              <w:rPr>
                <w:color w:val="000000"/>
                <w:sz w:val="22"/>
                <w:szCs w:val="22"/>
              </w:rPr>
              <w:t>ante</w:t>
            </w:r>
            <w:proofErr w:type="spellEnd"/>
            <w:r w:rsidRPr="00BB2644">
              <w:rPr>
                <w:color w:val="000000"/>
                <w:sz w:val="22"/>
                <w:szCs w:val="22"/>
              </w:rPr>
              <w:t xml:space="preserve"> kontrol a dokumentáciou schválenou v rámci týchto ex-</w:t>
            </w:r>
            <w:proofErr w:type="spellStart"/>
            <w:r w:rsidRPr="00BB2644">
              <w:rPr>
                <w:color w:val="000000"/>
                <w:sz w:val="22"/>
                <w:szCs w:val="22"/>
              </w:rPr>
              <w:t>ante</w:t>
            </w:r>
            <w:proofErr w:type="spellEnd"/>
            <w:r w:rsidRPr="00BB2644">
              <w:rPr>
                <w:color w:val="000000"/>
                <w:sz w:val="22"/>
                <w:szCs w:val="22"/>
              </w:rPr>
              <w:t xml:space="preserv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79"/>
              <w:t>[1]</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80"/>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81"/>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9" w:name="KZ_28"/>
            <w:r w:rsidRPr="00BB2644">
              <w:rPr>
                <w:b/>
                <w:bCs/>
                <w:color w:val="FFFFFF"/>
              </w:rPr>
              <w:lastRenderedPageBreak/>
              <w:t>Kontrolný zoznam k</w:t>
            </w:r>
            <w:r w:rsidR="00506AA3">
              <w:rPr>
                <w:b/>
                <w:bCs/>
                <w:color w:val="FFFFFF"/>
              </w:rPr>
              <w:t> </w:t>
            </w:r>
            <w:r w:rsidR="00432B14">
              <w:rPr>
                <w:b/>
                <w:bCs/>
                <w:color w:val="FFFFFF"/>
              </w:rPr>
              <w:t>finančnej</w:t>
            </w:r>
            <w:r w:rsidR="00506AA3">
              <w:rPr>
                <w:b/>
                <w:bCs/>
                <w:color w:val="FFFFFF"/>
              </w:rPr>
              <w:t xml:space="preserve"> </w:t>
            </w:r>
            <w:r w:rsidRPr="00BB2644">
              <w:rPr>
                <w:b/>
                <w:bCs/>
                <w:color w:val="FFFFFF"/>
              </w:rPr>
              <w:t>kontrole VO</w:t>
            </w:r>
            <w:r w:rsidRPr="00BB2644">
              <w:rPr>
                <w:b/>
                <w:bCs/>
                <w:color w:val="FFFFFF"/>
              </w:rPr>
              <w:br/>
            </w:r>
            <w:r w:rsidR="00DE5422" w:rsidRPr="00DE5422">
              <w:rPr>
                <w:b/>
                <w:bCs/>
                <w:color w:val="FFFFFF"/>
              </w:rPr>
              <w:t>Nadlimitná zákazka - súťažný dialóg - štandardná ex-post kontrola</w:t>
            </w:r>
          </w:p>
        </w:tc>
      </w:tr>
      <w:bookmarkEnd w:id="29"/>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výber postupu -  súťažný dialóg oprávnený, a to v prípade, že ide o obzvlášť zložité projekty a nemožno použiť verejnú súťaž alebo užšiu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1268"/>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126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FA1570">
        <w:trPr>
          <w:trHeight w:val="759"/>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845"/>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845"/>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845"/>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DF707B" w:rsidRPr="00BB2644" w:rsidTr="00DF707B">
        <w:trPr>
          <w:trHeight w:val="1013"/>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V oznámení o vyhlásení VO uviedol  verejný obstarávateľ opis projektu a svoje požiadavky, ak ich neuvedie v informatívnom dokumente, lehotu na predloženie žiadostí o účasť,  pravidlá na vyhodnotenie splnenia podmienok účasti,  ďalšie potrebné informácie?</w:t>
            </w:r>
            <w:r w:rsidRPr="00BB2644">
              <w:rPr>
                <w:color w:val="000000"/>
                <w:sz w:val="22"/>
                <w:szCs w:val="22"/>
              </w:rPr>
              <w:br/>
              <w:t>b) Je navrh</w:t>
            </w:r>
            <w:r>
              <w:rPr>
                <w:color w:val="000000"/>
                <w:sz w:val="22"/>
                <w:szCs w:val="22"/>
              </w:rPr>
              <w:t>n</w:t>
            </w:r>
            <w:r w:rsidRPr="00BB2644">
              <w:rPr>
                <w:color w:val="000000"/>
                <w:sz w:val="22"/>
                <w:szCs w:val="22"/>
              </w:rPr>
              <w:t>uté kritérium ekonomicky najvýhodnejšej ponuky?</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01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účasť na dialógu náležitosti podľa § 61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723"/>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lastRenderedPageBreak/>
              <w:t>12</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ype="page"/>
              <w:t>a) Bola PHZ určená ako cena bez DPH?</w:t>
            </w:r>
            <w:r w:rsidRPr="00BB2644">
              <w:rPr>
                <w:color w:val="000000"/>
                <w:sz w:val="22"/>
                <w:szCs w:val="22"/>
              </w:rPr>
              <w:br w:type="page"/>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ype="page"/>
              <w:t>c) Bola PHZ určená tak, že zahŕňa PHZ všetkých častí zákazky, vrátane opakovaných plnení, odmien a opcií?</w:t>
            </w:r>
            <w:r w:rsidRPr="00BB2644">
              <w:rPr>
                <w:color w:val="000000"/>
                <w:sz w:val="22"/>
                <w:szCs w:val="22"/>
              </w:rPr>
              <w:br w:type="page"/>
              <w:t>d) Je stanovená PHZ tak, že nezahŕňa PHZ aj dodávku tovaru alebo poskytnutie služieb, ktoré nie sú nevyhnutné  na splnenie zmluvy na stavebné práce?</w:t>
            </w:r>
            <w:r w:rsidRPr="00BB2644">
              <w:rPr>
                <w:color w:val="000000"/>
                <w:sz w:val="22"/>
                <w:szCs w:val="22"/>
              </w:rPr>
              <w:br w:type="page"/>
              <w:t>e) Nedošlo k rozdeleniu zákazky alebo nebol zvolený spôsob určenia jej PHZ s cieľom znížiť PHZ pod finančné limity podľa ZVO?</w:t>
            </w:r>
            <w:r w:rsidRPr="00BB2644">
              <w:rPr>
                <w:color w:val="000000"/>
                <w:sz w:val="22"/>
                <w:szCs w:val="22"/>
              </w:rPr>
              <w:br w:type="page"/>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Nebol pri zadávaní zákazky identifikovaný konflikt záujmov?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845"/>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845"/>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63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Postupovala komisia pri vyhodnocovaní predkladaných riešení v rámci dialógu v súlade s kritériami uvedenými v informatívnom dokumente ?</w:t>
            </w:r>
            <w:r w:rsidRPr="00BB2644">
              <w:rPr>
                <w:color w:val="000000"/>
                <w:sz w:val="22"/>
                <w:szCs w:val="22"/>
              </w:rPr>
              <w:br/>
              <w:t>b) Spĺňa výsledné riešenie potreby verejného obstarávateľa?</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63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DF707B">
        <w:trPr>
          <w:trHeight w:val="101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lastRenderedPageBreak/>
              <w:t>21</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 xml:space="preserve">a) Posudzoval verejný obstarávateľ splnenie podmienok účasti vo </w:t>
            </w:r>
            <w:proofErr w:type="spellStart"/>
            <w:r w:rsidRPr="00BB2644">
              <w:rPr>
                <w:color w:val="000000"/>
                <w:sz w:val="22"/>
                <w:szCs w:val="22"/>
              </w:rPr>
              <w:t>VO</w:t>
            </w:r>
            <w:proofErr w:type="spellEnd"/>
            <w:r w:rsidRPr="00BB2644">
              <w:rPr>
                <w:color w:val="000000"/>
                <w:sz w:val="22"/>
                <w:szCs w:val="22"/>
              </w:rPr>
              <w:t xml:space="preserve"> v súlade s oznámením o vyhlásení VO a informatívnym dokumentom?</w:t>
            </w:r>
            <w:r w:rsidRPr="00BB2644">
              <w:rPr>
                <w:color w:val="000000"/>
                <w:sz w:val="22"/>
                <w:szCs w:val="22"/>
              </w:rPr>
              <w:br/>
              <w:t>b) Ak sú podmienky účasti uvedené aj v informatívnom dokumente,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01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101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Informoval verejný obstarávateľ  uchádzačov o skončení dialógu a vyzval ich na predloženie konečnej ponuky na základe predloženého riešenia alebo riešení, ktoré boli špecifikované počas dialógu?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759"/>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845"/>
        </w:trPr>
        <w:tc>
          <w:tcPr>
            <w:tcW w:w="582" w:type="dxa"/>
            <w:vMerge w:val="restart"/>
            <w:shd w:val="clear" w:color="auto" w:fill="auto"/>
            <w:noWrap/>
            <w:vAlign w:val="center"/>
          </w:tcPr>
          <w:p w:rsidR="00DF707B" w:rsidRPr="00BB2644" w:rsidRDefault="00DF707B" w:rsidP="00BB2644">
            <w:pPr>
              <w:jc w:val="center"/>
              <w:rPr>
                <w:color w:val="000000"/>
                <w:sz w:val="22"/>
                <w:szCs w:val="22"/>
              </w:rPr>
            </w:pPr>
            <w:r>
              <w:rPr>
                <w:color w:val="000000"/>
                <w:sz w:val="22"/>
                <w:szCs w:val="22"/>
              </w:rPr>
              <w:t>27</w:t>
            </w:r>
          </w:p>
        </w:tc>
        <w:tc>
          <w:tcPr>
            <w:tcW w:w="4820" w:type="dxa"/>
            <w:gridSpan w:val="2"/>
            <w:vMerge w:val="restart"/>
            <w:shd w:val="clear" w:color="auto" w:fill="auto"/>
            <w:vAlign w:val="center"/>
          </w:tcPr>
          <w:p w:rsidR="00DF707B" w:rsidRPr="0048257F" w:rsidRDefault="00DF707B" w:rsidP="00DF707B">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DF707B" w:rsidRPr="0048257F" w:rsidRDefault="00DF707B" w:rsidP="00DF707B">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DF707B" w:rsidRPr="00BB2644" w:rsidRDefault="00DF707B" w:rsidP="00DF707B">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Default="00DF707B" w:rsidP="00BB2644">
            <w:pPr>
              <w:jc w:val="center"/>
              <w:rPr>
                <w:color w:val="000000"/>
                <w:sz w:val="22"/>
                <w:szCs w:val="22"/>
              </w:rPr>
            </w:pPr>
          </w:p>
        </w:tc>
        <w:tc>
          <w:tcPr>
            <w:tcW w:w="4820" w:type="dxa"/>
            <w:gridSpan w:val="2"/>
            <w:vMerge/>
            <w:shd w:val="clear" w:color="auto" w:fill="auto"/>
            <w:vAlign w:val="center"/>
          </w:tcPr>
          <w:p w:rsidR="00DF707B" w:rsidRPr="0048257F" w:rsidRDefault="00DF707B" w:rsidP="00DF707B">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Default="00DF707B" w:rsidP="00BB2644">
            <w:pPr>
              <w:jc w:val="center"/>
              <w:rPr>
                <w:color w:val="000000"/>
                <w:sz w:val="22"/>
                <w:szCs w:val="22"/>
              </w:rPr>
            </w:pPr>
          </w:p>
        </w:tc>
        <w:tc>
          <w:tcPr>
            <w:tcW w:w="4820" w:type="dxa"/>
            <w:gridSpan w:val="2"/>
            <w:vMerge/>
            <w:shd w:val="clear" w:color="auto" w:fill="auto"/>
            <w:vAlign w:val="center"/>
          </w:tcPr>
          <w:p w:rsidR="00DF707B" w:rsidRPr="0048257F" w:rsidRDefault="00DF707B" w:rsidP="00DF707B">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DF707B">
        <w:trPr>
          <w:trHeight w:val="114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Pr>
                <w:color w:val="000000"/>
                <w:sz w:val="22"/>
                <w:szCs w:val="22"/>
              </w:rPr>
              <w:lastRenderedPageBreak/>
              <w:t>28</w:t>
            </w:r>
          </w:p>
        </w:tc>
        <w:tc>
          <w:tcPr>
            <w:tcW w:w="4820" w:type="dxa"/>
            <w:gridSpan w:val="2"/>
            <w:vMerge w:val="restart"/>
            <w:shd w:val="clear" w:color="auto" w:fill="auto"/>
            <w:vAlign w:val="center"/>
            <w:hideMark/>
          </w:tcPr>
          <w:p w:rsidR="00DF707B" w:rsidRPr="00BB2644" w:rsidRDefault="00DF707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w:t>
            </w:r>
            <w:proofErr w:type="spellStart"/>
            <w:r w:rsidRPr="00BB2644">
              <w:rPr>
                <w:sz w:val="22"/>
                <w:szCs w:val="22"/>
              </w:rPr>
              <w:t>ante</w:t>
            </w:r>
            <w:proofErr w:type="spellEnd"/>
            <w:r w:rsidRPr="00BB2644">
              <w:rPr>
                <w:sz w:val="22"/>
                <w:szCs w:val="22"/>
              </w:rPr>
              <w:t xml:space="preserve"> kontroly a dokumentáciou schválenou v rámci tejto ex-</w:t>
            </w:r>
            <w:proofErr w:type="spellStart"/>
            <w:r w:rsidRPr="00BB2644">
              <w:rPr>
                <w:sz w:val="22"/>
                <w:szCs w:val="22"/>
              </w:rPr>
              <w:t>ante</w:t>
            </w:r>
            <w:proofErr w:type="spellEnd"/>
            <w:r w:rsidRPr="00BB2644">
              <w:rPr>
                <w:sz w:val="22"/>
                <w:szCs w:val="22"/>
              </w:rPr>
              <w:t xml:space="preserve"> kontroly?</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140"/>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507"/>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Pr>
                <w:color w:val="000000"/>
                <w:sz w:val="22"/>
                <w:szCs w:val="22"/>
              </w:rPr>
              <w:t>30</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w:t>
            </w:r>
            <w:proofErr w:type="spellStart"/>
            <w:r w:rsidRPr="00BB2644">
              <w:rPr>
                <w:color w:val="000000"/>
                <w:sz w:val="22"/>
                <w:szCs w:val="22"/>
              </w:rPr>
              <w:t>ante</w:t>
            </w:r>
            <w:proofErr w:type="spellEnd"/>
            <w:r w:rsidRPr="00BB2644">
              <w:rPr>
                <w:color w:val="000000"/>
                <w:sz w:val="22"/>
                <w:szCs w:val="22"/>
              </w:rPr>
              <w:t xml:space="preserve"> kontrol a dokumentáciou schválenou v rámci týchto ex-</w:t>
            </w:r>
            <w:proofErr w:type="spellStart"/>
            <w:r w:rsidRPr="00BB2644">
              <w:rPr>
                <w:color w:val="000000"/>
                <w:sz w:val="22"/>
                <w:szCs w:val="22"/>
              </w:rPr>
              <w:t>ante</w:t>
            </w:r>
            <w:proofErr w:type="spellEnd"/>
            <w:r w:rsidRPr="00BB2644">
              <w:rPr>
                <w:color w:val="000000"/>
                <w:sz w:val="22"/>
                <w:szCs w:val="22"/>
              </w:rPr>
              <w:t xml:space="preserv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31</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82"/>
              <w:t>[1]</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83"/>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84"/>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0" w:name="KZ_29"/>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 návrhov - 1. ex-</w:t>
            </w:r>
            <w:proofErr w:type="spellStart"/>
            <w:r w:rsidR="00DE5422" w:rsidRPr="00DE5422">
              <w:rPr>
                <w:b/>
                <w:bCs/>
                <w:color w:val="FFFFFF"/>
              </w:rPr>
              <w:t>ante</w:t>
            </w:r>
            <w:proofErr w:type="spellEnd"/>
            <w:r w:rsidR="00DE5422" w:rsidRPr="00DE5422">
              <w:rPr>
                <w:b/>
                <w:bCs/>
                <w:color w:val="FFFFFF"/>
              </w:rPr>
              <w:t xml:space="preserve"> kontrola</w:t>
            </w:r>
          </w:p>
        </w:tc>
      </w:tr>
      <w:bookmarkEnd w:id="30"/>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w:t>
            </w:r>
            <w:proofErr w:type="spellStart"/>
            <w:r w:rsidRPr="00BB2644">
              <w:rPr>
                <w:color w:val="000000"/>
                <w:sz w:val="22"/>
                <w:szCs w:val="22"/>
              </w:rPr>
              <w:t>ante</w:t>
            </w:r>
            <w:proofErr w:type="spellEnd"/>
            <w:r w:rsidRPr="00BB2644">
              <w:rPr>
                <w:color w:val="000000"/>
                <w:sz w:val="22"/>
                <w:szCs w:val="22"/>
              </w:rPr>
              <w:t xml:space="preserv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80E06" w:rsidRPr="00BB2644" w:rsidTr="00B80E06">
        <w:trPr>
          <w:trHeight w:val="873"/>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 xml:space="preserve">f) Boli v dokumentácii k verejnému obstarávaniu aj </w:t>
            </w:r>
            <w:r w:rsidRPr="00BB2644">
              <w:rPr>
                <w:color w:val="000000"/>
                <w:sz w:val="22"/>
                <w:szCs w:val="22"/>
              </w:rPr>
              <w:lastRenderedPageBreak/>
              <w:t>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80E06" w:rsidRPr="00BB2644" w:rsidTr="00B80E06">
        <w:trPr>
          <w:trHeight w:val="1268"/>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12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B80E06">
        <w:trPr>
          <w:trHeight w:val="630"/>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630"/>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B80E06">
        <w:trPr>
          <w:trHeight w:val="845"/>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845"/>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45"/>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B80E06">
        <w:trPr>
          <w:trHeight w:val="699"/>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lastRenderedPageBreak/>
              <w:t>11</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69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69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69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Boli pri zadávaní súťaže návrhov dodržané ustanovenia ZVO upravené v štvrtej časti, </w:t>
            </w:r>
            <w:proofErr w:type="spellStart"/>
            <w:r w:rsidRPr="00BB2644">
              <w:rPr>
                <w:color w:val="000000"/>
                <w:sz w:val="22"/>
                <w:szCs w:val="22"/>
              </w:rPr>
              <w:t>t.j</w:t>
            </w:r>
            <w:proofErr w:type="spellEnd"/>
            <w:r w:rsidRPr="00BB2644">
              <w:rPr>
                <w:color w:val="000000"/>
                <w:sz w:val="22"/>
                <w:szCs w:val="22"/>
              </w:rPr>
              <w:t>.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súťaži návrhov použitá verejná súťaž alebo užšia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80E06" w:rsidRPr="00BB2644" w:rsidTr="00B80E06">
        <w:trPr>
          <w:trHeight w:val="930"/>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 xml:space="preserve">a) Ak sa súťaž návrhov vyhlásila pre obmedzený počet účastníkov, v oznámení o vyhlásení súťaže návrhov boli určené kritériá výberu účastníkov? </w:t>
            </w:r>
            <w:r w:rsidRPr="00BB2644">
              <w:rPr>
                <w:color w:val="000000"/>
                <w:sz w:val="22"/>
                <w:szCs w:val="22"/>
              </w:rPr>
              <w:br/>
              <w:t xml:space="preserve">b) Boli kritériá výberu účastníkov určené jednoznačne, zrozumiteľne a nediskriminačne, aby umožnili účasť dostatočnému počtu účastníkov, a tým umožnili efektívnu súťaž. </w:t>
            </w:r>
            <w:r w:rsidRPr="00BB2644">
              <w:rPr>
                <w:color w:val="000000"/>
                <w:sz w:val="22"/>
                <w:szCs w:val="22"/>
              </w:rPr>
              <w:br/>
              <w:t>c) Neobmedzujú kritériá výberu účastníkov účasť požiadavkou na sídlo účastníka na určitom území alebo časti územia štátu, ani požiadavkou na jeho právnu formu?</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930"/>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930"/>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85"/>
              <w:t>[1]</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lastRenderedPageBreak/>
              <w:t>Kontrolu vykonal</w:t>
            </w:r>
            <w:r w:rsidR="009503C9">
              <w:rPr>
                <w:rStyle w:val="Odkaznapoznmkupodiarou"/>
                <w:b/>
                <w:bCs/>
                <w:sz w:val="22"/>
                <w:szCs w:val="22"/>
              </w:rPr>
              <w:footnoteReference w:customMarkFollows="1" w:id="86"/>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87"/>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618"/>
        <w:gridCol w:w="2359"/>
        <w:gridCol w:w="1843"/>
        <w:gridCol w:w="567"/>
        <w:gridCol w:w="567"/>
        <w:gridCol w:w="776"/>
        <w:gridCol w:w="1779"/>
      </w:tblGrid>
      <w:tr w:rsidR="00BB2644" w:rsidRPr="00BB2644" w:rsidTr="00E2408D">
        <w:trPr>
          <w:trHeight w:val="645"/>
        </w:trPr>
        <w:tc>
          <w:tcPr>
            <w:tcW w:w="9091" w:type="dxa"/>
            <w:gridSpan w:val="8"/>
            <w:shd w:val="clear" w:color="000000" w:fill="60497A"/>
            <w:vAlign w:val="center"/>
            <w:hideMark/>
          </w:tcPr>
          <w:p w:rsidR="00BB2644" w:rsidRPr="00BB2644" w:rsidRDefault="00BB2644" w:rsidP="00432B14">
            <w:pPr>
              <w:jc w:val="center"/>
              <w:rPr>
                <w:b/>
                <w:bCs/>
                <w:color w:val="FFFFFF"/>
              </w:rPr>
            </w:pPr>
            <w:bookmarkStart w:id="31" w:name="KZ_30"/>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 návrhov - 2. ex-</w:t>
            </w:r>
            <w:proofErr w:type="spellStart"/>
            <w:r w:rsidR="00DE5422" w:rsidRPr="00DE5422">
              <w:rPr>
                <w:b/>
                <w:bCs/>
                <w:color w:val="FFFFFF"/>
              </w:rPr>
              <w:t>ante</w:t>
            </w:r>
            <w:proofErr w:type="spellEnd"/>
            <w:r w:rsidR="00DE5422" w:rsidRPr="00DE5422">
              <w:rPr>
                <w:b/>
                <w:bCs/>
                <w:color w:val="FFFFFF"/>
              </w:rPr>
              <w:t xml:space="preserve"> kontrola</w:t>
            </w:r>
          </w:p>
        </w:tc>
      </w:tr>
      <w:bookmarkEnd w:id="31"/>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66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E2408D">
        <w:trPr>
          <w:trHeight w:val="33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E2408D">
        <w:trPr>
          <w:trHeight w:val="300"/>
        </w:trPr>
        <w:tc>
          <w:tcPr>
            <w:tcW w:w="3559" w:type="dxa"/>
            <w:gridSpan w:val="3"/>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32" w:type="dxa"/>
            <w:gridSpan w:val="5"/>
            <w:shd w:val="clear" w:color="auto" w:fill="auto"/>
            <w:vAlign w:val="center"/>
          </w:tcPr>
          <w:p w:rsidR="00736826" w:rsidRPr="00BB2644" w:rsidRDefault="00736826" w:rsidP="00BB2644">
            <w:pPr>
              <w:rPr>
                <w:color w:val="000000"/>
                <w:sz w:val="22"/>
                <w:szCs w:val="22"/>
              </w:rPr>
            </w:pP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w:t>
            </w:r>
            <w:proofErr w:type="spellStart"/>
            <w:r w:rsidRPr="00BB2644">
              <w:rPr>
                <w:color w:val="000000"/>
                <w:sz w:val="22"/>
                <w:szCs w:val="22"/>
              </w:rPr>
              <w:t>ante</w:t>
            </w:r>
            <w:proofErr w:type="spellEnd"/>
            <w:r w:rsidRPr="00BB2644">
              <w:rPr>
                <w:color w:val="000000"/>
                <w:sz w:val="22"/>
                <w:szCs w:val="22"/>
              </w:rPr>
              <w:t xml:space="preserve"> kontrola</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81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15"/>
        </w:trPr>
        <w:tc>
          <w:tcPr>
            <w:tcW w:w="120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202"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9"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7D452B" w:rsidRPr="00BB2644" w:rsidTr="007D452B">
        <w:trPr>
          <w:trHeight w:val="758"/>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1</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757"/>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3"/>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7D452B" w:rsidRPr="00BB2644" w:rsidTr="007D452B">
        <w:trPr>
          <w:trHeight w:val="1140"/>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5</w:t>
            </w:r>
          </w:p>
        </w:tc>
        <w:tc>
          <w:tcPr>
            <w:tcW w:w="4820" w:type="dxa"/>
            <w:gridSpan w:val="3"/>
            <w:vMerge w:val="restart"/>
            <w:shd w:val="clear" w:color="auto" w:fill="auto"/>
            <w:vAlign w:val="center"/>
            <w:hideMark/>
          </w:tcPr>
          <w:p w:rsidR="007D452B" w:rsidRPr="00BB2644" w:rsidRDefault="007D452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NFP a účinnou Zmluvou o poskytnutí NFP? </w:t>
            </w:r>
            <w:r w:rsidRPr="00BB2644">
              <w:rPr>
                <w:sz w:val="22"/>
                <w:szCs w:val="22"/>
              </w:rPr>
              <w:br/>
              <w:t>b) Je kontrolované verejné obstarávanie v súlade so závermi vykonanej ex-</w:t>
            </w:r>
            <w:proofErr w:type="spellStart"/>
            <w:r w:rsidRPr="00BB2644">
              <w:rPr>
                <w:sz w:val="22"/>
                <w:szCs w:val="22"/>
              </w:rPr>
              <w:t>ante</w:t>
            </w:r>
            <w:proofErr w:type="spellEnd"/>
            <w:r w:rsidRPr="00BB2644">
              <w:rPr>
                <w:sz w:val="22"/>
                <w:szCs w:val="22"/>
              </w:rPr>
              <w:t xml:space="preserve"> kontroly a dokumentáciou schválenou v rámci tejto ex-</w:t>
            </w:r>
            <w:proofErr w:type="spellStart"/>
            <w:r w:rsidRPr="00BB2644">
              <w:rPr>
                <w:sz w:val="22"/>
                <w:szCs w:val="22"/>
              </w:rPr>
              <w:t>ante</w:t>
            </w:r>
            <w:proofErr w:type="spellEnd"/>
            <w:r w:rsidRPr="00BB2644">
              <w:rPr>
                <w:sz w:val="22"/>
                <w:szCs w:val="22"/>
              </w:rPr>
              <w:t xml:space="preserve"> kontroly?</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1140"/>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BB2644" w:rsidRPr="00BB2644" w:rsidTr="00E2408D">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Boli pri zadávaní súťaže návrhov dodržané ustanovenia ZVO upravené v štvrtej časti, </w:t>
            </w:r>
            <w:proofErr w:type="spellStart"/>
            <w:r w:rsidRPr="00BB2644">
              <w:rPr>
                <w:color w:val="000000"/>
                <w:sz w:val="22"/>
                <w:szCs w:val="22"/>
              </w:rPr>
              <w:t>t.j</w:t>
            </w:r>
            <w:proofErr w:type="spellEnd"/>
            <w:r w:rsidRPr="00BB2644">
              <w:rPr>
                <w:color w:val="000000"/>
                <w:sz w:val="22"/>
                <w:szCs w:val="22"/>
              </w:rPr>
              <w:t>.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vyhlásená uverejnením oznámenia o vyhlásení súťaže návrhov?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7D452B" w:rsidRPr="00BB2644" w:rsidTr="007D452B">
        <w:trPr>
          <w:trHeight w:val="503"/>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9</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a) Bola súťaž návrhov uskutočnená podľa súťažných podmienok?</w:t>
            </w:r>
            <w:r w:rsidRPr="00BB2644">
              <w:rPr>
                <w:color w:val="000000"/>
                <w:sz w:val="22"/>
                <w:szCs w:val="22"/>
              </w:rPr>
              <w:br/>
              <w:t>b) Boli súťažné podmienky dostupné odo dňa uverejnenia oznámenia o vyhlásení súťaže návrhov?</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502"/>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7D452B">
        <w:trPr>
          <w:trHeight w:val="675"/>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10</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 xml:space="preserve">a) Zostavil vyhlasovateľ najmenej päťčlennú porotu zloženú z osôb, ktoré boli schopné odborne posúdiť súťažné podmienky a predložené návrhy? </w:t>
            </w:r>
            <w:r w:rsidRPr="00BB2644">
              <w:rPr>
                <w:color w:val="000000"/>
                <w:sz w:val="22"/>
                <w:szCs w:val="22"/>
              </w:rPr>
              <w:br/>
              <w:t xml:space="preserve">b) Ak sa od účastníkov vyžadovala určitá odborná kvalifikácia, mala najmenej tretina členov poroty rovnakú alebo rovnocennú odbornú kvalifikáciu? </w:t>
            </w:r>
            <w:r w:rsidRPr="00BB2644">
              <w:rPr>
                <w:color w:val="000000"/>
                <w:sz w:val="22"/>
                <w:szCs w:val="22"/>
              </w:rPr>
              <w:br/>
              <w:t>c) Splnila si porota svoje úlohy v zmysle § 107 ZVO?</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675"/>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E2408D">
        <w:trPr>
          <w:trHeight w:val="675"/>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7D452B">
        <w:trPr>
          <w:trHeight w:val="845"/>
        </w:trPr>
        <w:tc>
          <w:tcPr>
            <w:tcW w:w="582" w:type="dxa"/>
            <w:vMerge w:val="restart"/>
            <w:shd w:val="clear" w:color="auto" w:fill="auto"/>
            <w:noWrap/>
            <w:vAlign w:val="center"/>
          </w:tcPr>
          <w:p w:rsidR="007D452B" w:rsidRPr="00BB2644" w:rsidRDefault="007D452B" w:rsidP="007D452B">
            <w:pPr>
              <w:jc w:val="center"/>
              <w:rPr>
                <w:color w:val="000000"/>
                <w:sz w:val="22"/>
                <w:szCs w:val="22"/>
              </w:rPr>
            </w:pPr>
            <w:r>
              <w:rPr>
                <w:color w:val="000000"/>
                <w:sz w:val="22"/>
                <w:szCs w:val="22"/>
              </w:rPr>
              <w:t>11</w:t>
            </w:r>
          </w:p>
        </w:tc>
        <w:tc>
          <w:tcPr>
            <w:tcW w:w="4820" w:type="dxa"/>
            <w:gridSpan w:val="3"/>
            <w:vMerge w:val="restart"/>
            <w:shd w:val="clear" w:color="auto" w:fill="auto"/>
            <w:vAlign w:val="center"/>
          </w:tcPr>
          <w:p w:rsidR="007D452B" w:rsidRPr="0048257F" w:rsidRDefault="007D452B" w:rsidP="007D452B">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7D452B" w:rsidRPr="0048257F" w:rsidRDefault="007D452B" w:rsidP="007D452B">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7D452B" w:rsidRPr="00BB2644" w:rsidRDefault="007D452B" w:rsidP="007D452B">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845"/>
        </w:trPr>
        <w:tc>
          <w:tcPr>
            <w:tcW w:w="582" w:type="dxa"/>
            <w:vMerge/>
            <w:shd w:val="clear" w:color="auto" w:fill="auto"/>
            <w:noWrap/>
            <w:vAlign w:val="center"/>
          </w:tcPr>
          <w:p w:rsidR="007D452B" w:rsidRDefault="007D452B" w:rsidP="007D452B">
            <w:pPr>
              <w:jc w:val="center"/>
              <w:rPr>
                <w:color w:val="000000"/>
                <w:sz w:val="22"/>
                <w:szCs w:val="22"/>
              </w:rPr>
            </w:pPr>
          </w:p>
        </w:tc>
        <w:tc>
          <w:tcPr>
            <w:tcW w:w="4820" w:type="dxa"/>
            <w:gridSpan w:val="3"/>
            <w:vMerge/>
            <w:shd w:val="clear" w:color="auto" w:fill="auto"/>
            <w:vAlign w:val="center"/>
          </w:tcPr>
          <w:p w:rsidR="007D452B"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845"/>
        </w:trPr>
        <w:tc>
          <w:tcPr>
            <w:tcW w:w="582" w:type="dxa"/>
            <w:vMerge/>
            <w:shd w:val="clear" w:color="auto" w:fill="auto"/>
            <w:noWrap/>
            <w:vAlign w:val="center"/>
          </w:tcPr>
          <w:p w:rsidR="007D452B" w:rsidRDefault="007D452B" w:rsidP="007D452B">
            <w:pPr>
              <w:jc w:val="center"/>
              <w:rPr>
                <w:color w:val="000000"/>
                <w:sz w:val="22"/>
                <w:szCs w:val="22"/>
              </w:rPr>
            </w:pPr>
          </w:p>
        </w:tc>
        <w:tc>
          <w:tcPr>
            <w:tcW w:w="4820" w:type="dxa"/>
            <w:gridSpan w:val="3"/>
            <w:vMerge/>
            <w:shd w:val="clear" w:color="auto" w:fill="auto"/>
            <w:vAlign w:val="center"/>
          </w:tcPr>
          <w:p w:rsidR="007D452B"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7D452B">
        <w:trPr>
          <w:trHeight w:val="630"/>
        </w:trPr>
        <w:tc>
          <w:tcPr>
            <w:tcW w:w="582" w:type="dxa"/>
            <w:vMerge w:val="restart"/>
            <w:shd w:val="clear" w:color="auto" w:fill="auto"/>
            <w:noWrap/>
            <w:vAlign w:val="center"/>
            <w:hideMark/>
          </w:tcPr>
          <w:p w:rsidR="007D452B" w:rsidRPr="00BB2644" w:rsidRDefault="007D452B" w:rsidP="007D452B">
            <w:pPr>
              <w:jc w:val="center"/>
              <w:rPr>
                <w:color w:val="000000"/>
                <w:sz w:val="22"/>
                <w:szCs w:val="22"/>
              </w:rPr>
            </w:pPr>
            <w:r>
              <w:rPr>
                <w:color w:val="000000"/>
                <w:sz w:val="22"/>
                <w:szCs w:val="22"/>
              </w:rPr>
              <w:t>12</w:t>
            </w:r>
          </w:p>
        </w:tc>
        <w:tc>
          <w:tcPr>
            <w:tcW w:w="4820" w:type="dxa"/>
            <w:gridSpan w:val="3"/>
            <w:vMerge w:val="restart"/>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xml:space="preserve">a) Bol výsledok súťaže návrhov zverejnený rovnakým spôsobom ako vyhlásenie súťaže návrhov? </w:t>
            </w:r>
            <w:r w:rsidRPr="00BB2644">
              <w:rPr>
                <w:color w:val="000000"/>
                <w:sz w:val="22"/>
                <w:szCs w:val="22"/>
              </w:rPr>
              <w:br/>
              <w:t>b) Bol výsledok súťaže návrhov oznámený každému účastníkovi, ktorého návrh hodnotila porota?</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Tr="00E2408D">
        <w:trPr>
          <w:trHeight w:val="630"/>
        </w:trPr>
        <w:tc>
          <w:tcPr>
            <w:tcW w:w="582" w:type="dxa"/>
            <w:vMerge/>
            <w:shd w:val="clear" w:color="auto" w:fill="auto"/>
            <w:noWrap/>
            <w:vAlign w:val="center"/>
          </w:tcPr>
          <w:p w:rsidR="007D452B" w:rsidRPr="00BB2644" w:rsidDel="00FE44EB" w:rsidRDefault="007D452B" w:rsidP="007D452B">
            <w:pPr>
              <w:jc w:val="center"/>
              <w:rPr>
                <w:color w:val="000000"/>
                <w:sz w:val="22"/>
                <w:szCs w:val="22"/>
              </w:rPr>
            </w:pPr>
          </w:p>
        </w:tc>
        <w:tc>
          <w:tcPr>
            <w:tcW w:w="4820" w:type="dxa"/>
            <w:gridSpan w:val="3"/>
            <w:vMerge/>
            <w:shd w:val="clear" w:color="auto" w:fill="auto"/>
            <w:vAlign w:val="center"/>
          </w:tcPr>
          <w:p w:rsidR="007D452B" w:rsidRPr="00BB2644"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300"/>
        </w:trPr>
        <w:tc>
          <w:tcPr>
            <w:tcW w:w="582" w:type="dxa"/>
            <w:shd w:val="clear" w:color="auto" w:fill="auto"/>
            <w:noWrap/>
            <w:vAlign w:val="center"/>
            <w:hideMark/>
          </w:tcPr>
          <w:p w:rsidR="007D452B" w:rsidRPr="00BB2644" w:rsidRDefault="007D452B" w:rsidP="007D452B">
            <w:pPr>
              <w:jc w:val="center"/>
              <w:rPr>
                <w:color w:val="000000"/>
                <w:sz w:val="22"/>
                <w:szCs w:val="22"/>
              </w:rPr>
            </w:pPr>
            <w:r>
              <w:rPr>
                <w:color w:val="000000"/>
                <w:sz w:val="22"/>
                <w:szCs w:val="22"/>
              </w:rPr>
              <w:lastRenderedPageBreak/>
              <w:t>13</w:t>
            </w:r>
          </w:p>
        </w:tc>
        <w:tc>
          <w:tcPr>
            <w:tcW w:w="4820" w:type="dxa"/>
            <w:gridSpan w:val="3"/>
            <w:shd w:val="clear" w:color="auto" w:fill="auto"/>
            <w:vAlign w:val="center"/>
            <w:hideMark/>
          </w:tcPr>
          <w:p w:rsidR="007D452B" w:rsidRPr="00BB2644" w:rsidRDefault="007D452B" w:rsidP="007D452B">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Tr="00D57320">
        <w:trPr>
          <w:trHeight w:val="300"/>
        </w:trPr>
        <w:tc>
          <w:tcPr>
            <w:tcW w:w="9091" w:type="dxa"/>
            <w:gridSpan w:val="8"/>
            <w:shd w:val="clear" w:color="auto" w:fill="auto"/>
            <w:noWrap/>
            <w:vAlign w:val="center"/>
          </w:tcPr>
          <w:p w:rsidR="007D452B" w:rsidRPr="00BD2FCC" w:rsidRDefault="007D452B" w:rsidP="007D452B">
            <w:pPr>
              <w:jc w:val="both"/>
              <w:rPr>
                <w:b/>
                <w:sz w:val="20"/>
                <w:szCs w:val="20"/>
              </w:rPr>
            </w:pPr>
            <w:r w:rsidRPr="00BD2FCC">
              <w:rPr>
                <w:b/>
                <w:sz w:val="20"/>
                <w:szCs w:val="20"/>
              </w:rPr>
              <w:t>VYJADRENIE</w:t>
            </w:r>
          </w:p>
          <w:p w:rsidR="007D452B" w:rsidRPr="00BD2FCC" w:rsidRDefault="007D452B" w:rsidP="007D452B">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88"/>
              <w:t>[1]</w:t>
            </w:r>
          </w:p>
          <w:p w:rsidR="007D452B" w:rsidRPr="00BB2644" w:rsidRDefault="007D452B" w:rsidP="007D452B">
            <w:pPr>
              <w:rPr>
                <w:b/>
                <w:bCs/>
                <w:color w:val="000000"/>
                <w:sz w:val="22"/>
                <w:szCs w:val="22"/>
              </w:rPr>
            </w:pPr>
          </w:p>
        </w:tc>
      </w:tr>
      <w:tr w:rsidR="007D452B" w:rsidRPr="00BB2644" w:rsidTr="00D57320">
        <w:trPr>
          <w:trHeight w:val="300"/>
        </w:trPr>
        <w:tc>
          <w:tcPr>
            <w:tcW w:w="3559" w:type="dxa"/>
            <w:gridSpan w:val="3"/>
            <w:shd w:val="clear" w:color="auto" w:fill="auto"/>
            <w:vAlign w:val="center"/>
            <w:hideMark/>
          </w:tcPr>
          <w:p w:rsidR="007D452B" w:rsidRPr="00BB2644" w:rsidRDefault="007D452B" w:rsidP="007D452B">
            <w:pPr>
              <w:rPr>
                <w:b/>
                <w:bCs/>
                <w:sz w:val="22"/>
                <w:szCs w:val="22"/>
              </w:rPr>
            </w:pPr>
            <w:r w:rsidRPr="00BB2644">
              <w:rPr>
                <w:b/>
                <w:bCs/>
                <w:sz w:val="22"/>
                <w:szCs w:val="22"/>
              </w:rPr>
              <w:t>Kontrolu vykonal</w:t>
            </w:r>
            <w:r w:rsidR="009503C9">
              <w:rPr>
                <w:rStyle w:val="Odkaznapoznmkupodiarou"/>
                <w:b/>
                <w:bCs/>
                <w:sz w:val="22"/>
                <w:szCs w:val="22"/>
              </w:rPr>
              <w:footnoteReference w:customMarkFollows="1" w:id="89"/>
              <w:t>2</w:t>
            </w:r>
            <w:r w:rsidRPr="00BB2644">
              <w:rPr>
                <w:b/>
                <w:bCs/>
                <w:sz w:val="22"/>
                <w:szCs w:val="22"/>
              </w:rPr>
              <w:t>:</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auto" w:fill="auto"/>
            <w:vAlign w:val="center"/>
            <w:hideMark/>
          </w:tcPr>
          <w:p w:rsidR="007D452B" w:rsidRPr="00BB2644" w:rsidRDefault="007D452B" w:rsidP="007D452B">
            <w:pPr>
              <w:rPr>
                <w:b/>
                <w:bCs/>
                <w:sz w:val="22"/>
                <w:szCs w:val="22"/>
              </w:rPr>
            </w:pPr>
            <w:r w:rsidRPr="00BB2644">
              <w:rPr>
                <w:b/>
                <w:bCs/>
                <w:sz w:val="22"/>
                <w:szCs w:val="22"/>
              </w:rPr>
              <w:t>Dátum:</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Podpis:</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9091" w:type="dxa"/>
            <w:gridSpan w:val="8"/>
            <w:shd w:val="clear" w:color="auto" w:fill="auto"/>
            <w:noWrap/>
            <w:vAlign w:val="bottom"/>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Kontrolu vykonal</w:t>
            </w:r>
            <w:r w:rsidR="009503C9">
              <w:rPr>
                <w:rStyle w:val="Odkaznapoznmkupodiarou"/>
                <w:b/>
                <w:bCs/>
                <w:sz w:val="22"/>
                <w:szCs w:val="22"/>
              </w:rPr>
              <w:footnoteReference w:customMarkFollows="1" w:id="90"/>
              <w:t>3</w:t>
            </w:r>
            <w:r w:rsidRPr="00BB2644">
              <w:rPr>
                <w:b/>
                <w:bCs/>
                <w:sz w:val="22"/>
                <w:szCs w:val="22"/>
              </w:rPr>
              <w:t>:</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 xml:space="preserve">Dátum: </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Podpis:</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9"/>
      </w:tblGrid>
      <w:tr w:rsidR="00BB2644" w:rsidRPr="00BB2644" w:rsidTr="00E2408D">
        <w:trPr>
          <w:trHeight w:val="645"/>
        </w:trPr>
        <w:tc>
          <w:tcPr>
            <w:tcW w:w="9091" w:type="dxa"/>
            <w:gridSpan w:val="7"/>
            <w:shd w:val="clear" w:color="000000" w:fill="60497A"/>
            <w:vAlign w:val="center"/>
            <w:hideMark/>
          </w:tcPr>
          <w:p w:rsidR="00BB2644" w:rsidRPr="00BB2644" w:rsidRDefault="00BB2644" w:rsidP="00432B14">
            <w:pPr>
              <w:jc w:val="center"/>
              <w:rPr>
                <w:b/>
                <w:bCs/>
                <w:color w:val="FFFFFF"/>
              </w:rPr>
            </w:pPr>
            <w:bookmarkStart w:id="32" w:name="KZ_31"/>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 návrhov - následná ex-post kontrola</w:t>
            </w:r>
          </w:p>
        </w:tc>
      </w:tr>
      <w:bookmarkEnd w:id="32"/>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E2408D">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E2408D">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32" w:type="dxa"/>
            <w:gridSpan w:val="5"/>
            <w:shd w:val="clear" w:color="auto" w:fill="auto"/>
            <w:vAlign w:val="center"/>
          </w:tcPr>
          <w:p w:rsidR="00736826" w:rsidRPr="00BB2644" w:rsidRDefault="00736826" w:rsidP="00BB2644">
            <w:pPr>
              <w:rPr>
                <w:color w:val="000000"/>
                <w:sz w:val="22"/>
                <w:szCs w:val="22"/>
              </w:rPr>
            </w:pP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9"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507"/>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w:t>
            </w:r>
            <w:proofErr w:type="spellStart"/>
            <w:r w:rsidRPr="00BB2644">
              <w:rPr>
                <w:color w:val="000000"/>
                <w:sz w:val="22"/>
                <w:szCs w:val="22"/>
              </w:rPr>
              <w:t>ante</w:t>
            </w:r>
            <w:proofErr w:type="spellEnd"/>
            <w:r w:rsidRPr="00BB2644">
              <w:rPr>
                <w:color w:val="000000"/>
                <w:sz w:val="22"/>
                <w:szCs w:val="22"/>
              </w:rPr>
              <w:t xml:space="preserve"> kontrol a dokumentáciou schválenou v rámci týchto ex-</w:t>
            </w:r>
            <w:proofErr w:type="spellStart"/>
            <w:r w:rsidRPr="00BB2644">
              <w:rPr>
                <w:color w:val="000000"/>
                <w:sz w:val="22"/>
                <w:szCs w:val="22"/>
              </w:rPr>
              <w:t>ante</w:t>
            </w:r>
            <w:proofErr w:type="spellEnd"/>
            <w:r w:rsidRPr="00BB2644">
              <w:rPr>
                <w:color w:val="000000"/>
                <w:sz w:val="22"/>
                <w:szCs w:val="22"/>
              </w:rPr>
              <w:t xml:space="preserv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D57320">
        <w:trPr>
          <w:trHeight w:val="300"/>
        </w:trPr>
        <w:tc>
          <w:tcPr>
            <w:tcW w:w="9091"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91"/>
              <w:t>[1]</w:t>
            </w:r>
          </w:p>
          <w:p w:rsidR="00E2408D" w:rsidRPr="00BB2644" w:rsidRDefault="00E2408D" w:rsidP="00D57320">
            <w:pPr>
              <w:rPr>
                <w:b/>
                <w:bCs/>
                <w:color w:val="000000"/>
                <w:sz w:val="22"/>
                <w:szCs w:val="22"/>
              </w:rPr>
            </w:pPr>
          </w:p>
        </w:tc>
      </w:tr>
      <w:tr w:rsidR="00E2408D" w:rsidRPr="00BB2644" w:rsidTr="00D57320">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92"/>
              <w:t>2</w:t>
            </w:r>
            <w:r w:rsidRPr="00BB2644">
              <w:rPr>
                <w:b/>
                <w:bCs/>
                <w:sz w:val="22"/>
                <w:szCs w:val="22"/>
              </w:rPr>
              <w:t>:</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9091"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93"/>
              <w:t>3</w:t>
            </w:r>
            <w:r w:rsidRPr="00BB2644">
              <w:rPr>
                <w:b/>
                <w:bCs/>
                <w:sz w:val="22"/>
                <w:szCs w:val="22"/>
              </w:rPr>
              <w:t>:</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3" w:name="KZ_32"/>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súťaž návrhov - štandardná ex-post kontrola</w:t>
            </w:r>
          </w:p>
        </w:tc>
      </w:tr>
      <w:bookmarkEnd w:id="33"/>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25BE7" w:rsidRPr="00BB2644" w:rsidTr="00925BE7">
        <w:trPr>
          <w:trHeight w:val="873"/>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26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2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84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9</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99"/>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Boli pri zadávaní súťaže návrhov dodržané ustanovenia ZVO upravené v štvrtej časti, </w:t>
            </w:r>
            <w:proofErr w:type="spellStart"/>
            <w:r w:rsidRPr="00BB2644">
              <w:rPr>
                <w:color w:val="000000"/>
                <w:sz w:val="22"/>
                <w:szCs w:val="22"/>
              </w:rPr>
              <w:t>t.j</w:t>
            </w:r>
            <w:proofErr w:type="spellEnd"/>
            <w:r w:rsidRPr="00BB2644">
              <w:rPr>
                <w:color w:val="000000"/>
                <w:sz w:val="22"/>
                <w:szCs w:val="22"/>
              </w:rPr>
              <w:t>.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súťaži návrhov použitá verejná súťaž alebo užšia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9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Ak sa súťaž návrhov vyhlásila pre obmedzený počet účastníkov, v oznámení o vyhlásení súťaže návrhov boli určené kritériá výberu účastníkov? </w:t>
            </w:r>
            <w:r w:rsidRPr="00BB2644">
              <w:rPr>
                <w:color w:val="000000"/>
                <w:sz w:val="22"/>
                <w:szCs w:val="22"/>
              </w:rPr>
              <w:br/>
              <w:t xml:space="preserve">b) Boli kritériá výberu účastníkov určené jednoznačne, zrozumiteľne a nediskriminačne, aby umožnili účasť dostatočnému počtu účastníkov, a tým umožnili efektívnu súťaž. </w:t>
            </w:r>
            <w:r w:rsidRPr="00BB2644">
              <w:rPr>
                <w:color w:val="000000"/>
                <w:sz w:val="22"/>
                <w:szCs w:val="22"/>
              </w:rPr>
              <w:br/>
              <w:t>c) Neobmedzujú kritériá výberu účastníkov účasť požiadavkou na sídlo účastníka na určitom území alebo časti územia štátu, ani požiadavkou na jeho právnu formu?</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9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9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75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r>
            <w:r w:rsidRPr="00BB2644">
              <w:rPr>
                <w:color w:val="000000"/>
                <w:sz w:val="22"/>
                <w:szCs w:val="22"/>
              </w:rPr>
              <w:lastRenderedPageBreak/>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14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925BE7" w:rsidRPr="00BB2644" w:rsidRDefault="00925BE7"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NFP a účinnou Zmluvou o poskytnutí NFP? </w:t>
            </w:r>
            <w:r w:rsidRPr="00BB2644">
              <w:rPr>
                <w:sz w:val="22"/>
                <w:szCs w:val="22"/>
              </w:rPr>
              <w:br/>
              <w:t>b) Je kontrolované verejné obstarávanie v súlade so závermi vykonanej ex-</w:t>
            </w:r>
            <w:proofErr w:type="spellStart"/>
            <w:r w:rsidRPr="00BB2644">
              <w:rPr>
                <w:sz w:val="22"/>
                <w:szCs w:val="22"/>
              </w:rPr>
              <w:t>ante</w:t>
            </w:r>
            <w:proofErr w:type="spellEnd"/>
            <w:r w:rsidRPr="00BB2644">
              <w:rPr>
                <w:sz w:val="22"/>
                <w:szCs w:val="22"/>
              </w:rPr>
              <w:t xml:space="preserve"> kontroly a dokumentáciou schválenou v rámci tejto ex-</w:t>
            </w:r>
            <w:proofErr w:type="spellStart"/>
            <w:r w:rsidRPr="00BB2644">
              <w:rPr>
                <w:sz w:val="22"/>
                <w:szCs w:val="22"/>
              </w:rPr>
              <w:t>ante</w:t>
            </w:r>
            <w:proofErr w:type="spellEnd"/>
            <w:r w:rsidRPr="00BB2644">
              <w:rPr>
                <w:sz w:val="22"/>
                <w:szCs w:val="22"/>
              </w:rPr>
              <w:t xml:space="preserve"> kontroly?</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14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Boli pri zadávaní súťaže návrhov dodržané ustanovenia ZVO upravené v štvrtej časti, </w:t>
            </w:r>
            <w:proofErr w:type="spellStart"/>
            <w:r w:rsidRPr="00BB2644">
              <w:rPr>
                <w:color w:val="000000"/>
                <w:sz w:val="22"/>
                <w:szCs w:val="22"/>
              </w:rPr>
              <w:t>t.j</w:t>
            </w:r>
            <w:proofErr w:type="spellEnd"/>
            <w:r w:rsidRPr="00BB2644">
              <w:rPr>
                <w:color w:val="000000"/>
                <w:sz w:val="22"/>
                <w:szCs w:val="22"/>
              </w:rPr>
              <w:t>.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vyhlásená uverejnením oznámenia o vyhlásení súťaže návrhov?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503"/>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súťaž návrhov uskutočnená podľa súťažných podmienok?</w:t>
            </w:r>
            <w:r w:rsidRPr="00BB2644">
              <w:rPr>
                <w:color w:val="000000"/>
                <w:sz w:val="22"/>
                <w:szCs w:val="22"/>
              </w:rPr>
              <w:br/>
              <w:t>b) Boli súťažné podmienky dostupné odo dňa uverejnenia oznámenia o vyhlásení súťaže návrhov?</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502"/>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7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Zostavil vyhlasovateľ najmenej päťčlennú porotu zloženú z osôb, ktoré boli schopné odborne posúdiť súťažné podmienky a predložené návrhy? </w:t>
            </w:r>
            <w:r w:rsidRPr="00BB2644">
              <w:rPr>
                <w:color w:val="000000"/>
                <w:sz w:val="22"/>
                <w:szCs w:val="22"/>
              </w:rPr>
              <w:br/>
              <w:t xml:space="preserve">b) Ak sa od účastníkov vyžadovala určitá odborná kvalifikácia, mala najmenej tretina členov poroty rovnakú alebo rovnocennú odbornú kvalifikáciu? </w:t>
            </w:r>
            <w:r w:rsidRPr="00BB2644">
              <w:rPr>
                <w:color w:val="000000"/>
                <w:sz w:val="22"/>
                <w:szCs w:val="22"/>
              </w:rPr>
              <w:br/>
              <w:t>c) Splnila si porota svoje úlohy v zmysle § 107 ZVO?</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7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7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25</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Bol výsledok súťaže návrhov zverejnený rovnakým spôsobom ako vyhlásenie súťaže návrhov? </w:t>
            </w:r>
            <w:r w:rsidRPr="00BB2644">
              <w:rPr>
                <w:color w:val="000000"/>
                <w:sz w:val="22"/>
                <w:szCs w:val="22"/>
              </w:rPr>
              <w:br/>
              <w:t>b) Bol výsledok súťaže návrhov oznámený každému účastníkovi, ktorého návrh hodnotila porota?</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845"/>
        </w:trPr>
        <w:tc>
          <w:tcPr>
            <w:tcW w:w="582" w:type="dxa"/>
            <w:vMerge w:val="restart"/>
            <w:shd w:val="clear" w:color="auto" w:fill="auto"/>
            <w:noWrap/>
            <w:vAlign w:val="center"/>
          </w:tcPr>
          <w:p w:rsidR="00925BE7" w:rsidRPr="00BB2644" w:rsidRDefault="00925BE7" w:rsidP="00BB2644">
            <w:pPr>
              <w:jc w:val="center"/>
              <w:rPr>
                <w:color w:val="000000"/>
                <w:sz w:val="22"/>
                <w:szCs w:val="22"/>
              </w:rPr>
            </w:pPr>
            <w:r>
              <w:rPr>
                <w:color w:val="000000"/>
                <w:sz w:val="22"/>
                <w:szCs w:val="22"/>
              </w:rPr>
              <w:t>27</w:t>
            </w:r>
          </w:p>
        </w:tc>
        <w:tc>
          <w:tcPr>
            <w:tcW w:w="4820" w:type="dxa"/>
            <w:gridSpan w:val="2"/>
            <w:vMerge w:val="restart"/>
            <w:shd w:val="clear" w:color="auto" w:fill="auto"/>
            <w:vAlign w:val="center"/>
          </w:tcPr>
          <w:p w:rsidR="00925BE7" w:rsidRPr="0048257F" w:rsidRDefault="00925BE7" w:rsidP="00925BE7">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25BE7" w:rsidRPr="0048257F" w:rsidRDefault="00925BE7" w:rsidP="00925BE7">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25BE7" w:rsidRPr="00BB2644" w:rsidRDefault="00925BE7" w:rsidP="00925BE7">
            <w:pPr>
              <w:rPr>
                <w:color w:val="000000"/>
                <w:sz w:val="22"/>
                <w:szCs w:val="22"/>
              </w:rPr>
            </w:pPr>
            <w:r>
              <w:rPr>
                <w:color w:val="000000"/>
                <w:sz w:val="22"/>
                <w:szCs w:val="22"/>
              </w:rPr>
              <w:lastRenderedPageBreak/>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Default="00925BE7" w:rsidP="00BB2644">
            <w:pPr>
              <w:jc w:val="center"/>
              <w:rPr>
                <w:color w:val="000000"/>
                <w:sz w:val="22"/>
                <w:szCs w:val="22"/>
              </w:rPr>
            </w:pPr>
          </w:p>
        </w:tc>
        <w:tc>
          <w:tcPr>
            <w:tcW w:w="4820" w:type="dxa"/>
            <w:gridSpan w:val="2"/>
            <w:vMerge/>
            <w:shd w:val="clear" w:color="auto" w:fill="auto"/>
            <w:vAlign w:val="center"/>
          </w:tcPr>
          <w:p w:rsidR="00925BE7" w:rsidRPr="0048257F" w:rsidRDefault="00925BE7" w:rsidP="00925BE7">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Default="00925BE7" w:rsidP="00BB2644">
            <w:pPr>
              <w:jc w:val="center"/>
              <w:rPr>
                <w:color w:val="000000"/>
                <w:sz w:val="22"/>
                <w:szCs w:val="22"/>
              </w:rPr>
            </w:pPr>
          </w:p>
        </w:tc>
        <w:tc>
          <w:tcPr>
            <w:tcW w:w="4820" w:type="dxa"/>
            <w:gridSpan w:val="2"/>
            <w:vMerge/>
            <w:shd w:val="clear" w:color="auto" w:fill="auto"/>
            <w:vAlign w:val="center"/>
          </w:tcPr>
          <w:p w:rsidR="00925BE7" w:rsidRPr="0048257F" w:rsidRDefault="00925BE7" w:rsidP="00925BE7">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507"/>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Pr>
                <w:color w:val="000000"/>
                <w:sz w:val="22"/>
                <w:szCs w:val="22"/>
              </w:rPr>
              <w:t>28</w:t>
            </w:r>
          </w:p>
        </w:tc>
        <w:tc>
          <w:tcPr>
            <w:tcW w:w="4820" w:type="dxa"/>
            <w:gridSpan w:val="2"/>
            <w:vMerge w:val="restart"/>
            <w:shd w:val="clear" w:color="auto" w:fill="auto"/>
            <w:vAlign w:val="center"/>
            <w:hideMark/>
          </w:tcPr>
          <w:p w:rsidR="00925BE7" w:rsidRPr="00BB2644" w:rsidRDefault="00925BE7" w:rsidP="00B42345">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w:t>
            </w:r>
            <w:proofErr w:type="spellStart"/>
            <w:r w:rsidRPr="00BB2644">
              <w:rPr>
                <w:color w:val="000000"/>
                <w:sz w:val="22"/>
                <w:szCs w:val="22"/>
              </w:rPr>
              <w:t>ante</w:t>
            </w:r>
            <w:proofErr w:type="spellEnd"/>
            <w:r w:rsidRPr="00BB2644">
              <w:rPr>
                <w:color w:val="000000"/>
                <w:sz w:val="22"/>
                <w:szCs w:val="22"/>
              </w:rPr>
              <w:t xml:space="preserve"> kontrol a dokumentáciou schválenou v rámci týchto ex-</w:t>
            </w:r>
            <w:proofErr w:type="spellStart"/>
            <w:r w:rsidRPr="00BB2644">
              <w:rPr>
                <w:color w:val="000000"/>
                <w:sz w:val="22"/>
                <w:szCs w:val="22"/>
              </w:rPr>
              <w:t>ante</w:t>
            </w:r>
            <w:proofErr w:type="spellEnd"/>
            <w:r w:rsidRPr="00BB2644">
              <w:rPr>
                <w:color w:val="000000"/>
                <w:sz w:val="22"/>
                <w:szCs w:val="22"/>
              </w:rPr>
              <w:t xml:space="preserv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94"/>
              <w:t>[1]</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95"/>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96"/>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4" w:name="KZ_33"/>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0B15D0" w:rsidRPr="000B15D0">
              <w:rPr>
                <w:b/>
                <w:bCs/>
                <w:color w:val="FFFFFF"/>
              </w:rPr>
              <w:t>Nadlimitná zákazka - koncesia - 1. ex-</w:t>
            </w:r>
            <w:proofErr w:type="spellStart"/>
            <w:r w:rsidR="000B15D0" w:rsidRPr="000B15D0">
              <w:rPr>
                <w:b/>
                <w:bCs/>
                <w:color w:val="FFFFFF"/>
              </w:rPr>
              <w:t>ante</w:t>
            </w:r>
            <w:proofErr w:type="spellEnd"/>
            <w:r w:rsidR="000B15D0" w:rsidRPr="000B15D0">
              <w:rPr>
                <w:b/>
                <w:bCs/>
                <w:color w:val="FFFFFF"/>
              </w:rPr>
              <w:t xml:space="preserve"> kontrola</w:t>
            </w:r>
          </w:p>
        </w:tc>
      </w:tr>
      <w:bookmarkEnd w:id="34"/>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w:t>
            </w:r>
            <w:proofErr w:type="spellStart"/>
            <w:r w:rsidRPr="00BB2644">
              <w:rPr>
                <w:color w:val="000000"/>
                <w:sz w:val="22"/>
                <w:szCs w:val="22"/>
              </w:rPr>
              <w:t>ante</w:t>
            </w:r>
            <w:proofErr w:type="spellEnd"/>
            <w:r w:rsidRPr="00BB2644">
              <w:rPr>
                <w:color w:val="000000"/>
                <w:sz w:val="22"/>
                <w:szCs w:val="22"/>
              </w:rPr>
              <w:t xml:space="preserv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873"/>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 xml:space="preserve">e) Nedošlo k rozdeleniu zákazky alebo nebol </w:t>
            </w:r>
            <w:r w:rsidRPr="00BB2644">
              <w:rPr>
                <w:color w:val="000000"/>
                <w:sz w:val="22"/>
                <w:szCs w:val="22"/>
              </w:rPr>
              <w:lastRenderedPageBreak/>
              <w:t>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26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2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84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r>
            <w:r w:rsidRPr="00BB2644">
              <w:rPr>
                <w:color w:val="000000"/>
                <w:sz w:val="22"/>
                <w:szCs w:val="22"/>
              </w:rPr>
              <w:lastRenderedPageBreak/>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99"/>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97"/>
              <w:t>[1]</w:t>
            </w:r>
          </w:p>
          <w:p w:rsidR="000C1AA0" w:rsidRPr="00A54276" w:rsidRDefault="000C1AA0" w:rsidP="000C1AA0">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98"/>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99"/>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5" w:name="KZ_3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0B15D0" w:rsidRPr="000B15D0">
              <w:rPr>
                <w:b/>
                <w:bCs/>
                <w:color w:val="FFFFFF"/>
              </w:rPr>
              <w:t>Nadlimitná zákazka - koncesia - 2. ex-</w:t>
            </w:r>
            <w:proofErr w:type="spellStart"/>
            <w:r w:rsidR="000B15D0" w:rsidRPr="000B15D0">
              <w:rPr>
                <w:b/>
                <w:bCs/>
                <w:color w:val="FFFFFF"/>
              </w:rPr>
              <w:t>ante</w:t>
            </w:r>
            <w:proofErr w:type="spellEnd"/>
            <w:r w:rsidR="000B15D0" w:rsidRPr="000B15D0">
              <w:rPr>
                <w:b/>
                <w:bCs/>
                <w:color w:val="FFFFFF"/>
              </w:rPr>
              <w:t xml:space="preserve"> kontrola</w:t>
            </w:r>
          </w:p>
        </w:tc>
      </w:tr>
      <w:bookmarkEnd w:id="35"/>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w:t>
            </w:r>
            <w:proofErr w:type="spellStart"/>
            <w:r w:rsidRPr="00BB2644">
              <w:rPr>
                <w:color w:val="000000"/>
                <w:sz w:val="22"/>
                <w:szCs w:val="22"/>
              </w:rPr>
              <w:t>ante</w:t>
            </w:r>
            <w:proofErr w:type="spellEnd"/>
            <w:r w:rsidRPr="00BB2644">
              <w:rPr>
                <w:color w:val="000000"/>
                <w:sz w:val="22"/>
                <w:szCs w:val="22"/>
              </w:rPr>
              <w:t xml:space="preserv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25BE7" w:rsidRPr="00BB2644" w:rsidTr="00925BE7">
        <w:trPr>
          <w:trHeight w:val="75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14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925BE7" w:rsidRPr="00BB2644" w:rsidRDefault="00925BE7"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w:t>
            </w:r>
            <w:proofErr w:type="spellStart"/>
            <w:r w:rsidRPr="00BB2644">
              <w:rPr>
                <w:sz w:val="22"/>
                <w:szCs w:val="22"/>
              </w:rPr>
              <w:t>ante</w:t>
            </w:r>
            <w:proofErr w:type="spellEnd"/>
            <w:r w:rsidRPr="00BB2644">
              <w:rPr>
                <w:sz w:val="22"/>
                <w:szCs w:val="22"/>
              </w:rPr>
              <w:t xml:space="preserve"> kontroly a dokumentáciou schválenou v rámci tejto ex-</w:t>
            </w:r>
            <w:proofErr w:type="spellStart"/>
            <w:r w:rsidRPr="00BB2644">
              <w:rPr>
                <w:sz w:val="22"/>
                <w:szCs w:val="22"/>
              </w:rPr>
              <w:t>ante</w:t>
            </w:r>
            <w:proofErr w:type="spellEnd"/>
            <w:r w:rsidRPr="00BB2644">
              <w:rPr>
                <w:sz w:val="22"/>
                <w:szCs w:val="22"/>
              </w:rPr>
              <w:t xml:space="preserve"> kontroly?</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14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101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Posudzoval verejný obstarávateľ splnenie podmienok účasti vo </w:t>
            </w:r>
            <w:proofErr w:type="spellStart"/>
            <w:r w:rsidRPr="00BB2644">
              <w:rPr>
                <w:color w:val="000000"/>
                <w:sz w:val="22"/>
                <w:szCs w:val="22"/>
              </w:rPr>
              <w:t>VO</w:t>
            </w:r>
            <w:proofErr w:type="spellEnd"/>
            <w:r w:rsidRPr="00BB2644">
              <w:rPr>
                <w:color w:val="000000"/>
                <w:sz w:val="22"/>
                <w:szCs w:val="22"/>
              </w:rPr>
              <w:t xml:space="preserve">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01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101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88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8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Bolo vysvetlenie požiadaviek uvedených v oznámení o vyhlásení VO alebo v oznámení použitom ako výzva na súťaž, podmienok účasti vo </w:t>
            </w:r>
            <w:proofErr w:type="spellStart"/>
            <w:r w:rsidRPr="00BB2644">
              <w:rPr>
                <w:color w:val="000000"/>
                <w:sz w:val="22"/>
                <w:szCs w:val="22"/>
              </w:rPr>
              <w:t>VO</w:t>
            </w:r>
            <w:proofErr w:type="spellEnd"/>
            <w:r w:rsidRPr="00BB2644">
              <w:rPr>
                <w:color w:val="000000"/>
                <w:sz w:val="22"/>
                <w:szCs w:val="22"/>
              </w:rPr>
              <w:t>,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759"/>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25BE7" w:rsidRDefault="00925BE7"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ype="page"/>
            </w:r>
          </w:p>
          <w:p w:rsidR="00925BE7" w:rsidRDefault="00925BE7" w:rsidP="00BB2644">
            <w:pPr>
              <w:rPr>
                <w:color w:val="000000"/>
                <w:sz w:val="22"/>
                <w:szCs w:val="22"/>
              </w:rPr>
            </w:pPr>
            <w:r w:rsidRPr="00BB2644">
              <w:rPr>
                <w:color w:val="000000"/>
                <w:sz w:val="22"/>
                <w:szCs w:val="22"/>
              </w:rPr>
              <w:lastRenderedPageBreak/>
              <w:t>b) Ak ide o nadlimitnú zákazku, ktorej hodnota je najmenej 10 miliónov eur, bola na vyhodnotenie ponúk zriadená najmenej päťčlenná komisia?</w:t>
            </w:r>
          </w:p>
          <w:p w:rsidR="00925BE7" w:rsidRDefault="00925BE7" w:rsidP="00BB2644">
            <w:pPr>
              <w:rPr>
                <w:color w:val="000000"/>
                <w:sz w:val="22"/>
                <w:szCs w:val="22"/>
              </w:rPr>
            </w:pPr>
            <w:r w:rsidRPr="00BB2644">
              <w:rPr>
                <w:color w:val="000000"/>
                <w:sz w:val="22"/>
                <w:szCs w:val="22"/>
              </w:rPr>
              <w:br w:type="page"/>
              <w:t>c) Majú členovia komisie odborné vzdelanie alebo odbornú prax zodpovedajúcu predmetu zákazky?</w:t>
            </w:r>
            <w:r w:rsidRPr="00BB2644">
              <w:rPr>
                <w:color w:val="000000"/>
                <w:sz w:val="22"/>
                <w:szCs w:val="22"/>
              </w:rPr>
              <w:br w:type="page"/>
            </w:r>
          </w:p>
          <w:p w:rsidR="00925BE7" w:rsidRPr="00BB2644" w:rsidRDefault="00925BE7"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126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2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883E94" w:rsidRPr="00BB2644" w:rsidTr="00883E94">
        <w:trPr>
          <w:trHeight w:val="1013"/>
        </w:trPr>
        <w:tc>
          <w:tcPr>
            <w:tcW w:w="582" w:type="dxa"/>
            <w:vMerge w:val="restart"/>
            <w:shd w:val="clear" w:color="auto" w:fill="auto"/>
            <w:noWrap/>
            <w:vAlign w:val="center"/>
            <w:hideMark/>
          </w:tcPr>
          <w:p w:rsidR="00883E94" w:rsidRPr="00BB2644" w:rsidRDefault="00883E94"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883E94" w:rsidRPr="00BB2644" w:rsidRDefault="00883E94"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r>
      <w:tr w:rsidR="00883E94" w:rsidRPr="00BB2644" w:rsidTr="00526B68">
        <w:trPr>
          <w:trHeight w:val="10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883E94" w:rsidRPr="00BB2644" w:rsidTr="00883E94">
        <w:trPr>
          <w:trHeight w:val="912"/>
        </w:trPr>
        <w:tc>
          <w:tcPr>
            <w:tcW w:w="582" w:type="dxa"/>
            <w:vMerge w:val="restart"/>
            <w:shd w:val="clear" w:color="auto" w:fill="auto"/>
            <w:noWrap/>
            <w:vAlign w:val="center"/>
            <w:hideMark/>
          </w:tcPr>
          <w:p w:rsidR="00883E94" w:rsidRPr="00BB2644" w:rsidRDefault="00883E94"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883E94" w:rsidRPr="00BB2644" w:rsidRDefault="00883E94"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r>
            <w:r w:rsidRPr="00BB2644">
              <w:rPr>
                <w:color w:val="000000"/>
                <w:sz w:val="22"/>
                <w:szCs w:val="22"/>
              </w:rPr>
              <w:lastRenderedPageBreak/>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r>
      <w:tr w:rsidR="00883E94" w:rsidRPr="00BB2644" w:rsidTr="00526B68">
        <w:trPr>
          <w:trHeight w:val="9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9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9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9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883E94">
        <w:trPr>
          <w:trHeight w:val="1395"/>
        </w:trPr>
        <w:tc>
          <w:tcPr>
            <w:tcW w:w="582" w:type="dxa"/>
            <w:vMerge w:val="restart"/>
            <w:shd w:val="clear" w:color="auto" w:fill="auto"/>
            <w:noWrap/>
            <w:vAlign w:val="center"/>
            <w:hideMark/>
          </w:tcPr>
          <w:p w:rsidR="00883E94" w:rsidRPr="00BB2644" w:rsidRDefault="00883E94"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883E94" w:rsidRPr="00BB2644" w:rsidRDefault="00883E94"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r>
      <w:tr w:rsidR="00883E94" w:rsidRPr="00BB2644" w:rsidTr="00526B68">
        <w:trPr>
          <w:trHeight w:val="1395"/>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w:t>
            </w:r>
            <w:r w:rsidR="00767352">
              <w:rPr>
                <w:color w:val="000000"/>
                <w:sz w:val="22"/>
                <w:szCs w:val="22"/>
              </w:rPr>
              <w:t xml:space="preserve">         </w:t>
            </w:r>
            <w:r w:rsidRPr="00BB2644">
              <w:rPr>
                <w:color w:val="000000"/>
                <w:sz w:val="22"/>
                <w:szCs w:val="22"/>
              </w:rPr>
              <w:t xml:space="preserve">§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883E94" w:rsidRPr="00BB2644" w:rsidTr="00883E94">
        <w:trPr>
          <w:trHeight w:val="845"/>
        </w:trPr>
        <w:tc>
          <w:tcPr>
            <w:tcW w:w="582" w:type="dxa"/>
            <w:vMerge w:val="restart"/>
            <w:shd w:val="clear" w:color="auto" w:fill="auto"/>
            <w:noWrap/>
            <w:vAlign w:val="center"/>
          </w:tcPr>
          <w:p w:rsidR="00883E94" w:rsidRPr="00BB2644" w:rsidRDefault="00883E94" w:rsidP="00BB2644">
            <w:pPr>
              <w:jc w:val="center"/>
              <w:rPr>
                <w:color w:val="000000"/>
                <w:sz w:val="22"/>
                <w:szCs w:val="22"/>
              </w:rPr>
            </w:pPr>
            <w:r>
              <w:rPr>
                <w:color w:val="000000"/>
                <w:sz w:val="22"/>
                <w:szCs w:val="22"/>
              </w:rPr>
              <w:t>19</w:t>
            </w:r>
          </w:p>
        </w:tc>
        <w:tc>
          <w:tcPr>
            <w:tcW w:w="4820" w:type="dxa"/>
            <w:gridSpan w:val="2"/>
            <w:vMerge w:val="restart"/>
            <w:shd w:val="clear" w:color="auto" w:fill="auto"/>
            <w:vAlign w:val="center"/>
          </w:tcPr>
          <w:p w:rsidR="00883E94" w:rsidRPr="0048257F" w:rsidRDefault="00883E94" w:rsidP="00883E94">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883E94" w:rsidRPr="0048257F" w:rsidRDefault="00883E94" w:rsidP="00883E94">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883E94" w:rsidRPr="00BB2644" w:rsidRDefault="00883E94" w:rsidP="00883E94">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845"/>
        </w:trPr>
        <w:tc>
          <w:tcPr>
            <w:tcW w:w="582" w:type="dxa"/>
            <w:vMerge/>
            <w:shd w:val="clear" w:color="auto" w:fill="auto"/>
            <w:noWrap/>
            <w:vAlign w:val="center"/>
          </w:tcPr>
          <w:p w:rsidR="00883E94" w:rsidRDefault="00883E94" w:rsidP="00BB2644">
            <w:pPr>
              <w:jc w:val="center"/>
              <w:rPr>
                <w:color w:val="000000"/>
                <w:sz w:val="22"/>
                <w:szCs w:val="22"/>
              </w:rPr>
            </w:pPr>
          </w:p>
        </w:tc>
        <w:tc>
          <w:tcPr>
            <w:tcW w:w="4820" w:type="dxa"/>
            <w:gridSpan w:val="2"/>
            <w:vMerge/>
            <w:shd w:val="clear" w:color="auto" w:fill="auto"/>
            <w:vAlign w:val="center"/>
          </w:tcPr>
          <w:p w:rsidR="00883E94" w:rsidRPr="0048257F" w:rsidRDefault="00883E94" w:rsidP="00883E9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845"/>
        </w:trPr>
        <w:tc>
          <w:tcPr>
            <w:tcW w:w="582" w:type="dxa"/>
            <w:vMerge/>
            <w:shd w:val="clear" w:color="auto" w:fill="auto"/>
            <w:noWrap/>
            <w:vAlign w:val="center"/>
          </w:tcPr>
          <w:p w:rsidR="00883E94" w:rsidRDefault="00883E94" w:rsidP="00BB2644">
            <w:pPr>
              <w:jc w:val="center"/>
              <w:rPr>
                <w:color w:val="000000"/>
                <w:sz w:val="22"/>
                <w:szCs w:val="22"/>
              </w:rPr>
            </w:pPr>
          </w:p>
        </w:tc>
        <w:tc>
          <w:tcPr>
            <w:tcW w:w="4820" w:type="dxa"/>
            <w:gridSpan w:val="2"/>
            <w:vMerge/>
            <w:shd w:val="clear" w:color="auto" w:fill="auto"/>
            <w:vAlign w:val="center"/>
          </w:tcPr>
          <w:p w:rsidR="00883E94" w:rsidRPr="0048257F" w:rsidRDefault="00883E94" w:rsidP="00883E9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20</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00"/>
              <w:t>[1]</w:t>
            </w:r>
          </w:p>
          <w:p w:rsidR="000C1AA0" w:rsidRPr="00A54276" w:rsidRDefault="000C1AA0" w:rsidP="000C1AA0"/>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101"/>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102"/>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lastRenderedPageBreak/>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6" w:name="KZ_35"/>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koncesia - následná ex-post kontrola</w:t>
            </w:r>
          </w:p>
        </w:tc>
      </w:tr>
      <w:bookmarkEnd w:id="36"/>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507"/>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w:t>
            </w:r>
            <w:proofErr w:type="spellStart"/>
            <w:r w:rsidRPr="00BB2644">
              <w:rPr>
                <w:color w:val="000000"/>
                <w:sz w:val="22"/>
                <w:szCs w:val="22"/>
              </w:rPr>
              <w:t>ante</w:t>
            </w:r>
            <w:proofErr w:type="spellEnd"/>
            <w:r w:rsidRPr="00BB2644">
              <w:rPr>
                <w:color w:val="000000"/>
                <w:sz w:val="22"/>
                <w:szCs w:val="22"/>
              </w:rPr>
              <w:t xml:space="preserve"> kontrol a dokumentáciou schválenou v rámci týchto ex-</w:t>
            </w:r>
            <w:proofErr w:type="spellStart"/>
            <w:r w:rsidRPr="00BB2644">
              <w:rPr>
                <w:color w:val="000000"/>
                <w:sz w:val="22"/>
                <w:szCs w:val="22"/>
              </w:rPr>
              <w:t>ante</w:t>
            </w:r>
            <w:proofErr w:type="spellEnd"/>
            <w:r w:rsidRPr="00BB2644">
              <w:rPr>
                <w:color w:val="000000"/>
                <w:sz w:val="22"/>
                <w:szCs w:val="22"/>
              </w:rPr>
              <w:t xml:space="preserv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03"/>
              <w:t>[1]</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104"/>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105"/>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7" w:name="KZ_36"/>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F82685" w:rsidRPr="00F82685">
              <w:rPr>
                <w:b/>
                <w:bCs/>
                <w:color w:val="FFFFFF"/>
              </w:rPr>
              <w:t>Nadlimitná zákazka - koncesia - štandardná ex-post kontrola</w:t>
            </w:r>
          </w:p>
        </w:tc>
      </w:tr>
      <w:bookmarkEnd w:id="37"/>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873"/>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126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2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63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63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84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10</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4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699"/>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75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114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B36031" w:rsidRPr="00BB2644" w:rsidRDefault="00B36031"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w:t>
            </w:r>
            <w:proofErr w:type="spellStart"/>
            <w:r w:rsidRPr="00BB2644">
              <w:rPr>
                <w:sz w:val="22"/>
                <w:szCs w:val="22"/>
              </w:rPr>
              <w:t>ante</w:t>
            </w:r>
            <w:proofErr w:type="spellEnd"/>
            <w:r w:rsidRPr="00BB2644">
              <w:rPr>
                <w:sz w:val="22"/>
                <w:szCs w:val="22"/>
              </w:rPr>
              <w:t xml:space="preserve"> kontroly a dokumentáciou schválenou v rámci tejto ex-</w:t>
            </w:r>
            <w:proofErr w:type="spellStart"/>
            <w:r w:rsidRPr="00BB2644">
              <w:rPr>
                <w:sz w:val="22"/>
                <w:szCs w:val="22"/>
              </w:rPr>
              <w:t>ante</w:t>
            </w:r>
            <w:proofErr w:type="spellEnd"/>
            <w:r w:rsidRPr="00BB2644">
              <w:rPr>
                <w:sz w:val="22"/>
                <w:szCs w:val="22"/>
              </w:rPr>
              <w:t xml:space="preserve"> kontroly?</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14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01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18</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 xml:space="preserve">a) Posudzoval verejný obstarávateľ splnenie podmienok účasti vo </w:t>
            </w:r>
            <w:proofErr w:type="spellStart"/>
            <w:r w:rsidRPr="00BB2644">
              <w:rPr>
                <w:color w:val="000000"/>
                <w:sz w:val="22"/>
                <w:szCs w:val="22"/>
              </w:rPr>
              <w:t>VO</w:t>
            </w:r>
            <w:proofErr w:type="spellEnd"/>
            <w:r w:rsidRPr="00BB2644">
              <w:rPr>
                <w:color w:val="000000"/>
                <w:sz w:val="22"/>
                <w:szCs w:val="22"/>
              </w:rPr>
              <w:t xml:space="preserve">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 xml:space="preserve">c) V prípade ak podľa § 32 ods. 11 ZVO nedošlo k predloženiu dokladov preukazujúcich splnenie </w:t>
            </w:r>
            <w:r w:rsidRPr="00BB2644">
              <w:rPr>
                <w:color w:val="000000"/>
                <w:sz w:val="22"/>
                <w:szCs w:val="22"/>
              </w:rPr>
              <w:lastRenderedPageBreak/>
              <w:t>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01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101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88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8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Bolo vysvetlenie požiadaviek uvedených v oznámení o vyhlásení VO alebo v oznámení použitom ako výzva na súťaž, podmienok účasti vo </w:t>
            </w:r>
            <w:proofErr w:type="spellStart"/>
            <w:r w:rsidRPr="00BB2644">
              <w:rPr>
                <w:color w:val="000000"/>
                <w:sz w:val="22"/>
                <w:szCs w:val="22"/>
              </w:rPr>
              <w:t>VO</w:t>
            </w:r>
            <w:proofErr w:type="spellEnd"/>
            <w:r w:rsidRPr="00BB2644">
              <w:rPr>
                <w:color w:val="000000"/>
                <w:sz w:val="22"/>
                <w:szCs w:val="22"/>
              </w:rPr>
              <w:t>,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759"/>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26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2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013"/>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 xml:space="preserve">a) Ak sa pri určitej zákazke objavila mimoriadne nízka ponuka vo vzťahu k tovaru, prácam alebo službám, požiadala komisia  písomne uchádzača o podrobnosti týkajúce sa tej časti ponuky, ktoré sú </w:t>
            </w:r>
            <w:r w:rsidRPr="00BB2644">
              <w:rPr>
                <w:color w:val="000000"/>
                <w:sz w:val="22"/>
                <w:szCs w:val="22"/>
              </w:rPr>
              <w:lastRenderedPageBreak/>
              <w:t>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012"/>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1077"/>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27</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ype="page"/>
              <w:t>a) Využila elektronická aukcia elektronické zariadenia certifikované podľa § 116 ZVO?</w:t>
            </w:r>
            <w:r w:rsidRPr="00BB2644">
              <w:rPr>
                <w:color w:val="000000"/>
                <w:sz w:val="22"/>
                <w:szCs w:val="22"/>
              </w:rPr>
              <w:br w:type="page"/>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ype="page"/>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ype="page"/>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07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107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107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39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28</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39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845"/>
        </w:trPr>
        <w:tc>
          <w:tcPr>
            <w:tcW w:w="582" w:type="dxa"/>
            <w:vMerge w:val="restart"/>
            <w:shd w:val="clear" w:color="auto" w:fill="auto"/>
            <w:noWrap/>
            <w:vAlign w:val="center"/>
          </w:tcPr>
          <w:p w:rsidR="00B36031" w:rsidRPr="00BB2644" w:rsidRDefault="00B36031" w:rsidP="00BB2644">
            <w:pPr>
              <w:jc w:val="center"/>
              <w:rPr>
                <w:color w:val="000000"/>
                <w:sz w:val="22"/>
                <w:szCs w:val="22"/>
              </w:rPr>
            </w:pPr>
            <w:r>
              <w:rPr>
                <w:color w:val="000000"/>
                <w:sz w:val="22"/>
                <w:szCs w:val="22"/>
              </w:rPr>
              <w:lastRenderedPageBreak/>
              <w:t>32</w:t>
            </w:r>
          </w:p>
        </w:tc>
        <w:tc>
          <w:tcPr>
            <w:tcW w:w="4820" w:type="dxa"/>
            <w:gridSpan w:val="2"/>
            <w:vMerge w:val="restart"/>
            <w:shd w:val="clear" w:color="auto" w:fill="auto"/>
            <w:vAlign w:val="center"/>
          </w:tcPr>
          <w:p w:rsidR="00B36031" w:rsidRPr="0048257F" w:rsidRDefault="00B36031" w:rsidP="00B36031">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B36031" w:rsidRPr="0048257F" w:rsidRDefault="00B36031" w:rsidP="00B36031">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B36031" w:rsidRPr="00BB2644" w:rsidRDefault="00B36031" w:rsidP="00B36031">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Default="00B36031" w:rsidP="00BB2644">
            <w:pPr>
              <w:jc w:val="center"/>
              <w:rPr>
                <w:color w:val="000000"/>
                <w:sz w:val="22"/>
                <w:szCs w:val="22"/>
              </w:rPr>
            </w:pPr>
          </w:p>
        </w:tc>
        <w:tc>
          <w:tcPr>
            <w:tcW w:w="4820" w:type="dxa"/>
            <w:gridSpan w:val="2"/>
            <w:vMerge/>
            <w:shd w:val="clear" w:color="auto" w:fill="auto"/>
            <w:vAlign w:val="center"/>
          </w:tcPr>
          <w:p w:rsidR="00B36031" w:rsidRPr="0048257F" w:rsidRDefault="00B36031" w:rsidP="00B36031">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Default="00B36031" w:rsidP="00BB2644">
            <w:pPr>
              <w:jc w:val="center"/>
              <w:rPr>
                <w:color w:val="000000"/>
                <w:sz w:val="22"/>
                <w:szCs w:val="22"/>
              </w:rPr>
            </w:pPr>
          </w:p>
        </w:tc>
        <w:tc>
          <w:tcPr>
            <w:tcW w:w="4820" w:type="dxa"/>
            <w:gridSpan w:val="2"/>
            <w:vMerge/>
            <w:shd w:val="clear" w:color="auto" w:fill="auto"/>
            <w:vAlign w:val="center"/>
          </w:tcPr>
          <w:p w:rsidR="00B36031" w:rsidRPr="0048257F" w:rsidRDefault="00B36031" w:rsidP="00B36031">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507"/>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Pr>
                <w:color w:val="000000"/>
                <w:sz w:val="22"/>
                <w:szCs w:val="22"/>
              </w:rPr>
              <w:t>33</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w:t>
            </w:r>
            <w:proofErr w:type="spellStart"/>
            <w:r w:rsidRPr="00BB2644">
              <w:rPr>
                <w:color w:val="000000"/>
                <w:sz w:val="22"/>
                <w:szCs w:val="22"/>
              </w:rPr>
              <w:t>ante</w:t>
            </w:r>
            <w:proofErr w:type="spellEnd"/>
            <w:r w:rsidRPr="00BB2644">
              <w:rPr>
                <w:color w:val="000000"/>
                <w:sz w:val="22"/>
                <w:szCs w:val="22"/>
              </w:rPr>
              <w:t xml:space="preserve"> kontrol a dokumentáciou schválenou v rámci týchto ex-</w:t>
            </w:r>
            <w:proofErr w:type="spellStart"/>
            <w:r w:rsidRPr="00BB2644">
              <w:rPr>
                <w:color w:val="000000"/>
                <w:sz w:val="22"/>
                <w:szCs w:val="22"/>
              </w:rPr>
              <w:t>ante</w:t>
            </w:r>
            <w:proofErr w:type="spellEnd"/>
            <w:r w:rsidRPr="00BB2644">
              <w:rPr>
                <w:color w:val="000000"/>
                <w:sz w:val="22"/>
                <w:szCs w:val="22"/>
              </w:rPr>
              <w:t xml:space="preserv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34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06"/>
              <w:t>[1]</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107"/>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108"/>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8" w:name="KZ_37"/>
            <w:r w:rsidRPr="00BB2644">
              <w:rPr>
                <w:b/>
                <w:bCs/>
                <w:color w:val="FFFFFF"/>
              </w:rPr>
              <w:lastRenderedPageBreak/>
              <w:t>Kontrolný zoznam k</w:t>
            </w:r>
            <w:r w:rsidR="00AE7305">
              <w:rPr>
                <w:b/>
                <w:bCs/>
                <w:color w:val="FFFFFF"/>
              </w:rPr>
              <w:t> </w:t>
            </w:r>
            <w:r w:rsidR="00432B14">
              <w:rPr>
                <w:b/>
                <w:bCs/>
                <w:color w:val="FFFFFF"/>
              </w:rPr>
              <w:t>finančnej</w:t>
            </w:r>
            <w:r w:rsidR="00AE7305">
              <w:rPr>
                <w:b/>
                <w:bCs/>
                <w:color w:val="FFFFFF"/>
              </w:rPr>
              <w:t xml:space="preserve"> </w:t>
            </w:r>
            <w:r w:rsidRPr="00BB2644">
              <w:rPr>
                <w:b/>
                <w:bCs/>
                <w:color w:val="FFFFFF"/>
              </w:rPr>
              <w:t>kontrole VO</w:t>
            </w:r>
            <w:r w:rsidRPr="00BB2644">
              <w:rPr>
                <w:b/>
                <w:bCs/>
                <w:color w:val="FFFFFF"/>
              </w:rPr>
              <w:br/>
            </w:r>
            <w:r w:rsidR="002A537C" w:rsidRPr="002A537C">
              <w:rPr>
                <w:b/>
                <w:bCs/>
                <w:color w:val="FFFFFF"/>
              </w:rPr>
              <w:t>Zákazka podľa § 9 ods. 9 ZVO - do 5000 EUR - štandardná ex-post kontrola</w:t>
            </w:r>
          </w:p>
        </w:tc>
      </w:tr>
      <w:bookmarkEnd w:id="38"/>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 - do 5000 EUR bez DPH</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Zákazka podľa § 9 ods. 9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zamestnanec vykonávajúci kontrolu oboznámený s rizikovými indikátormi, ktoré sú uvedené v Systéme riadenia EŠIF, v časti kontrola </w:t>
            </w:r>
            <w:r w:rsidRPr="00BB2644">
              <w:rPr>
                <w:color w:val="000000"/>
                <w:sz w:val="22"/>
                <w:szCs w:val="22"/>
              </w:rPr>
              <w:lastRenderedPageBreak/>
              <w:t>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77416" w:rsidRPr="00BB2644" w:rsidTr="00E77416">
        <w:trPr>
          <w:trHeight w:val="873"/>
        </w:trPr>
        <w:tc>
          <w:tcPr>
            <w:tcW w:w="582" w:type="dxa"/>
            <w:vMerge w:val="restart"/>
            <w:shd w:val="clear" w:color="auto" w:fill="auto"/>
            <w:noWrap/>
            <w:vAlign w:val="center"/>
            <w:hideMark/>
          </w:tcPr>
          <w:p w:rsidR="00E77416" w:rsidRPr="00BB2644" w:rsidRDefault="00E77416"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E77416" w:rsidRPr="00BB2644" w:rsidRDefault="00E7741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59746D" w:rsidRPr="00BB2644" w:rsidTr="0059746D">
        <w:trPr>
          <w:trHeight w:val="885"/>
        </w:trPr>
        <w:tc>
          <w:tcPr>
            <w:tcW w:w="582" w:type="dxa"/>
            <w:vMerge w:val="restart"/>
            <w:shd w:val="clear" w:color="auto" w:fill="auto"/>
            <w:noWrap/>
            <w:vAlign w:val="center"/>
            <w:hideMark/>
          </w:tcPr>
          <w:p w:rsidR="0059746D" w:rsidRPr="00BB2644" w:rsidRDefault="0059746D"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59746D" w:rsidRPr="00BB2644" w:rsidRDefault="0059746D" w:rsidP="00BB2644">
            <w:pPr>
              <w:rPr>
                <w:color w:val="000000"/>
                <w:sz w:val="22"/>
                <w:szCs w:val="22"/>
              </w:rPr>
            </w:pPr>
            <w:r w:rsidRPr="00BB2644">
              <w:rPr>
                <w:color w:val="000000"/>
                <w:sz w:val="22"/>
                <w:szCs w:val="22"/>
              </w:rPr>
              <w:t>a) Oslovil alebo identifikoval prijímateľ minimálne piatich potenciálnych dodávateľov za účelom výberu úspešného uchádzača?</w:t>
            </w:r>
            <w:r w:rsidRPr="00BB2644">
              <w:rPr>
                <w:color w:val="000000"/>
                <w:sz w:val="22"/>
                <w:szCs w:val="22"/>
              </w:rPr>
              <w:br/>
              <w:t>b) Využil pri prieskume trhu niektorý z možných nástrojov (napr. formou faxu, mailu, web stránky, katalógov, cenových ponúk, atď. okrem telefonického prieskumu)?</w:t>
            </w:r>
          </w:p>
        </w:tc>
        <w:tc>
          <w:tcPr>
            <w:tcW w:w="567"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r>
      <w:tr w:rsidR="0059746D" w:rsidRPr="00BB2644" w:rsidTr="00526B68">
        <w:trPr>
          <w:trHeight w:val="885"/>
        </w:trPr>
        <w:tc>
          <w:tcPr>
            <w:tcW w:w="582" w:type="dxa"/>
            <w:vMerge/>
            <w:shd w:val="clear" w:color="auto" w:fill="auto"/>
            <w:noWrap/>
            <w:vAlign w:val="center"/>
          </w:tcPr>
          <w:p w:rsidR="0059746D" w:rsidRPr="00BB2644" w:rsidRDefault="0059746D" w:rsidP="00BB2644">
            <w:pPr>
              <w:jc w:val="center"/>
              <w:rPr>
                <w:color w:val="000000"/>
                <w:sz w:val="22"/>
                <w:szCs w:val="22"/>
              </w:rPr>
            </w:pPr>
          </w:p>
        </w:tc>
        <w:tc>
          <w:tcPr>
            <w:tcW w:w="4820" w:type="dxa"/>
            <w:gridSpan w:val="2"/>
            <w:vMerge/>
            <w:shd w:val="clear" w:color="auto" w:fill="auto"/>
            <w:vAlign w:val="center"/>
          </w:tcPr>
          <w:p w:rsidR="0059746D" w:rsidRPr="00BB2644" w:rsidRDefault="0059746D" w:rsidP="00BB2644">
            <w:pPr>
              <w:rPr>
                <w:color w:val="000000"/>
                <w:sz w:val="22"/>
                <w:szCs w:val="22"/>
              </w:rPr>
            </w:pPr>
          </w:p>
        </w:tc>
        <w:tc>
          <w:tcPr>
            <w:tcW w:w="567" w:type="dxa"/>
            <w:shd w:val="clear" w:color="auto" w:fill="auto"/>
            <w:vAlign w:val="center"/>
          </w:tcPr>
          <w:p w:rsidR="0059746D" w:rsidRPr="00BB2644" w:rsidRDefault="0059746D" w:rsidP="00BB2644">
            <w:pPr>
              <w:jc w:val="center"/>
              <w:rPr>
                <w:color w:val="000000"/>
                <w:sz w:val="22"/>
                <w:szCs w:val="22"/>
              </w:rPr>
            </w:pPr>
          </w:p>
        </w:tc>
        <w:tc>
          <w:tcPr>
            <w:tcW w:w="567" w:type="dxa"/>
            <w:shd w:val="clear" w:color="auto" w:fill="auto"/>
            <w:vAlign w:val="center"/>
          </w:tcPr>
          <w:p w:rsidR="0059746D" w:rsidRPr="00BB2644" w:rsidRDefault="0059746D" w:rsidP="00BB2644">
            <w:pPr>
              <w:jc w:val="center"/>
              <w:rPr>
                <w:color w:val="000000"/>
                <w:sz w:val="22"/>
                <w:szCs w:val="22"/>
              </w:rPr>
            </w:pPr>
          </w:p>
        </w:tc>
        <w:tc>
          <w:tcPr>
            <w:tcW w:w="776" w:type="dxa"/>
            <w:shd w:val="clear" w:color="auto" w:fill="auto"/>
            <w:vAlign w:val="center"/>
          </w:tcPr>
          <w:p w:rsidR="0059746D" w:rsidRPr="00BB2644" w:rsidRDefault="0059746D" w:rsidP="00BB2644">
            <w:pPr>
              <w:jc w:val="center"/>
              <w:rPr>
                <w:color w:val="000000"/>
                <w:sz w:val="22"/>
                <w:szCs w:val="22"/>
              </w:rPr>
            </w:pPr>
          </w:p>
        </w:tc>
        <w:tc>
          <w:tcPr>
            <w:tcW w:w="1775" w:type="dxa"/>
            <w:shd w:val="clear" w:color="auto" w:fill="auto"/>
            <w:vAlign w:val="center"/>
          </w:tcPr>
          <w:p w:rsidR="0059746D" w:rsidRPr="00BB2644" w:rsidRDefault="0059746D"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výber úspešného uchádzača odôvodnený vykonaním a riadnym zdokumentovaním prieskumu trhu?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59746D" w:rsidRPr="00BB2644" w:rsidTr="0059746D">
        <w:trPr>
          <w:trHeight w:val="845"/>
        </w:trPr>
        <w:tc>
          <w:tcPr>
            <w:tcW w:w="582" w:type="dxa"/>
            <w:vMerge w:val="restart"/>
            <w:shd w:val="clear" w:color="auto" w:fill="auto"/>
            <w:noWrap/>
            <w:vAlign w:val="center"/>
          </w:tcPr>
          <w:p w:rsidR="0059746D" w:rsidRPr="00BB2644" w:rsidRDefault="0059746D" w:rsidP="0059746D">
            <w:pPr>
              <w:jc w:val="center"/>
              <w:rPr>
                <w:color w:val="000000"/>
                <w:sz w:val="22"/>
                <w:szCs w:val="22"/>
              </w:rPr>
            </w:pPr>
            <w:r>
              <w:rPr>
                <w:color w:val="000000"/>
                <w:sz w:val="22"/>
                <w:szCs w:val="22"/>
              </w:rPr>
              <w:t>9</w:t>
            </w:r>
          </w:p>
        </w:tc>
        <w:tc>
          <w:tcPr>
            <w:tcW w:w="4820" w:type="dxa"/>
            <w:gridSpan w:val="2"/>
            <w:vMerge w:val="restart"/>
            <w:shd w:val="clear" w:color="auto" w:fill="auto"/>
            <w:vAlign w:val="center"/>
          </w:tcPr>
          <w:p w:rsidR="0059746D" w:rsidRPr="0048257F" w:rsidRDefault="0059746D" w:rsidP="0059746D">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59746D" w:rsidRPr="0048257F" w:rsidRDefault="0059746D" w:rsidP="0059746D">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59746D" w:rsidRPr="00BB2644" w:rsidRDefault="0059746D" w:rsidP="0059746D">
            <w:pPr>
              <w:rPr>
                <w:color w:val="000000"/>
                <w:sz w:val="22"/>
                <w:szCs w:val="22"/>
              </w:rPr>
            </w:pPr>
            <w:r>
              <w:rPr>
                <w:color w:val="000000"/>
                <w:sz w:val="22"/>
                <w:szCs w:val="22"/>
              </w:rPr>
              <w:lastRenderedPageBreak/>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845"/>
        </w:trPr>
        <w:tc>
          <w:tcPr>
            <w:tcW w:w="582" w:type="dxa"/>
            <w:vMerge/>
            <w:shd w:val="clear" w:color="auto" w:fill="auto"/>
            <w:noWrap/>
            <w:vAlign w:val="center"/>
          </w:tcPr>
          <w:p w:rsidR="0059746D" w:rsidRDefault="0059746D" w:rsidP="0059746D">
            <w:pPr>
              <w:jc w:val="center"/>
              <w:rPr>
                <w:color w:val="000000"/>
                <w:sz w:val="22"/>
                <w:szCs w:val="22"/>
              </w:rPr>
            </w:pPr>
          </w:p>
        </w:tc>
        <w:tc>
          <w:tcPr>
            <w:tcW w:w="4820" w:type="dxa"/>
            <w:gridSpan w:val="2"/>
            <w:vMerge/>
            <w:shd w:val="clear" w:color="auto" w:fill="auto"/>
            <w:vAlign w:val="center"/>
          </w:tcPr>
          <w:p w:rsidR="0059746D" w:rsidRDefault="0059746D" w:rsidP="0059746D">
            <w:pP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845"/>
        </w:trPr>
        <w:tc>
          <w:tcPr>
            <w:tcW w:w="582" w:type="dxa"/>
            <w:vMerge/>
            <w:shd w:val="clear" w:color="auto" w:fill="auto"/>
            <w:noWrap/>
            <w:vAlign w:val="center"/>
          </w:tcPr>
          <w:p w:rsidR="0059746D" w:rsidRDefault="0059746D" w:rsidP="0059746D">
            <w:pPr>
              <w:jc w:val="center"/>
              <w:rPr>
                <w:color w:val="000000"/>
                <w:sz w:val="22"/>
                <w:szCs w:val="22"/>
              </w:rPr>
            </w:pPr>
          </w:p>
        </w:tc>
        <w:tc>
          <w:tcPr>
            <w:tcW w:w="4820" w:type="dxa"/>
            <w:gridSpan w:val="2"/>
            <w:vMerge/>
            <w:shd w:val="clear" w:color="auto" w:fill="auto"/>
            <w:vAlign w:val="center"/>
          </w:tcPr>
          <w:p w:rsidR="0059746D" w:rsidRDefault="0059746D" w:rsidP="0059746D">
            <w:pP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300"/>
        </w:trPr>
        <w:tc>
          <w:tcPr>
            <w:tcW w:w="582" w:type="dxa"/>
            <w:shd w:val="clear" w:color="auto" w:fill="auto"/>
            <w:noWrap/>
            <w:vAlign w:val="center"/>
            <w:hideMark/>
          </w:tcPr>
          <w:p w:rsidR="0059746D" w:rsidRPr="00BB2644" w:rsidRDefault="0059746D" w:rsidP="0059746D">
            <w:pPr>
              <w:jc w:val="center"/>
              <w:rPr>
                <w:color w:val="000000"/>
                <w:sz w:val="22"/>
                <w:szCs w:val="22"/>
              </w:rPr>
            </w:pPr>
            <w:r>
              <w:rPr>
                <w:color w:val="000000"/>
                <w:sz w:val="22"/>
                <w:szCs w:val="22"/>
              </w:rPr>
              <w:t>10</w:t>
            </w:r>
          </w:p>
        </w:tc>
        <w:tc>
          <w:tcPr>
            <w:tcW w:w="4820" w:type="dxa"/>
            <w:gridSpan w:val="2"/>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xml:space="preserve">Obsahuje prieskum trhu minimálne náležitosti určené systémom riadenia EŠIF?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Tr="00526B68">
        <w:trPr>
          <w:trHeight w:val="300"/>
        </w:trPr>
        <w:tc>
          <w:tcPr>
            <w:tcW w:w="582" w:type="dxa"/>
            <w:shd w:val="clear" w:color="auto" w:fill="auto"/>
            <w:noWrap/>
            <w:vAlign w:val="center"/>
            <w:hideMark/>
          </w:tcPr>
          <w:p w:rsidR="0059746D" w:rsidRPr="00BB2644" w:rsidRDefault="0059746D" w:rsidP="0059746D">
            <w:pPr>
              <w:jc w:val="center"/>
              <w:rPr>
                <w:color w:val="000000"/>
                <w:sz w:val="22"/>
                <w:szCs w:val="22"/>
              </w:rPr>
            </w:pPr>
            <w:r>
              <w:rPr>
                <w:color w:val="000000"/>
                <w:sz w:val="22"/>
                <w:szCs w:val="22"/>
              </w:rPr>
              <w:t>11</w:t>
            </w:r>
          </w:p>
        </w:tc>
        <w:tc>
          <w:tcPr>
            <w:tcW w:w="4820" w:type="dxa"/>
            <w:gridSpan w:val="2"/>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Tr="00CB451E">
        <w:trPr>
          <w:trHeight w:val="300"/>
        </w:trPr>
        <w:tc>
          <w:tcPr>
            <w:tcW w:w="9087" w:type="dxa"/>
            <w:gridSpan w:val="7"/>
            <w:shd w:val="clear" w:color="auto" w:fill="auto"/>
            <w:noWrap/>
            <w:vAlign w:val="center"/>
          </w:tcPr>
          <w:p w:rsidR="0059746D" w:rsidRPr="00BD2FCC" w:rsidRDefault="0059746D" w:rsidP="0059746D">
            <w:pPr>
              <w:jc w:val="both"/>
              <w:rPr>
                <w:b/>
                <w:sz w:val="20"/>
                <w:szCs w:val="20"/>
              </w:rPr>
            </w:pPr>
            <w:r w:rsidRPr="00BD2FCC">
              <w:rPr>
                <w:b/>
                <w:sz w:val="20"/>
                <w:szCs w:val="20"/>
              </w:rPr>
              <w:t>VYJADRENIE</w:t>
            </w:r>
          </w:p>
          <w:p w:rsidR="0059746D" w:rsidRPr="00BD2FCC" w:rsidRDefault="0059746D" w:rsidP="0059746D">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09"/>
              <w:t>[1]</w:t>
            </w:r>
          </w:p>
          <w:p w:rsidR="0059746D" w:rsidRPr="00A54276" w:rsidRDefault="0059746D" w:rsidP="0059746D">
            <w:r w:rsidRPr="00B64015">
              <w:rPr>
                <w:sz w:val="20"/>
                <w:szCs w:val="20"/>
              </w:rPr>
              <w:t xml:space="preserve">   </w:t>
            </w:r>
          </w:p>
          <w:p w:rsidR="0059746D" w:rsidRPr="00BB2644" w:rsidRDefault="0059746D" w:rsidP="0059746D">
            <w:pPr>
              <w:rPr>
                <w:b/>
                <w:bCs/>
                <w:color w:val="000000"/>
                <w:sz w:val="22"/>
                <w:szCs w:val="22"/>
              </w:rPr>
            </w:pPr>
          </w:p>
        </w:tc>
      </w:tr>
      <w:tr w:rsidR="0059746D" w:rsidRPr="00BB2644" w:rsidTr="00CB451E">
        <w:trPr>
          <w:trHeight w:val="300"/>
        </w:trPr>
        <w:tc>
          <w:tcPr>
            <w:tcW w:w="3559" w:type="dxa"/>
            <w:gridSpan w:val="2"/>
            <w:shd w:val="clear" w:color="auto" w:fill="auto"/>
            <w:vAlign w:val="center"/>
            <w:hideMark/>
          </w:tcPr>
          <w:p w:rsidR="0059746D" w:rsidRPr="00BB2644" w:rsidRDefault="0059746D" w:rsidP="0059746D">
            <w:pPr>
              <w:rPr>
                <w:b/>
                <w:bCs/>
                <w:sz w:val="22"/>
                <w:szCs w:val="22"/>
              </w:rPr>
            </w:pPr>
            <w:r w:rsidRPr="00BB2644">
              <w:rPr>
                <w:b/>
                <w:bCs/>
                <w:sz w:val="22"/>
                <w:szCs w:val="22"/>
              </w:rPr>
              <w:t>Kontrolu vykonal</w:t>
            </w:r>
            <w:r w:rsidR="009503C9">
              <w:rPr>
                <w:rStyle w:val="Odkaznapoznmkupodiarou"/>
                <w:b/>
                <w:bCs/>
                <w:sz w:val="22"/>
                <w:szCs w:val="22"/>
              </w:rPr>
              <w:footnoteReference w:customMarkFollows="1" w:id="110"/>
              <w:t>2</w:t>
            </w:r>
            <w:r w:rsidRPr="00BB2644">
              <w:rPr>
                <w:b/>
                <w:bCs/>
                <w:sz w:val="22"/>
                <w:szCs w:val="22"/>
              </w:rPr>
              <w:t>:</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auto" w:fill="auto"/>
            <w:vAlign w:val="center"/>
            <w:hideMark/>
          </w:tcPr>
          <w:p w:rsidR="0059746D" w:rsidRPr="00BB2644" w:rsidRDefault="0059746D" w:rsidP="0059746D">
            <w:pPr>
              <w:rPr>
                <w:b/>
                <w:bCs/>
                <w:sz w:val="22"/>
                <w:szCs w:val="22"/>
              </w:rPr>
            </w:pPr>
            <w:r w:rsidRPr="00BB2644">
              <w:rPr>
                <w:b/>
                <w:bCs/>
                <w:sz w:val="22"/>
                <w:szCs w:val="22"/>
              </w:rPr>
              <w:t>Dátum:</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Podpis:</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9087" w:type="dxa"/>
            <w:gridSpan w:val="7"/>
            <w:shd w:val="clear" w:color="auto" w:fill="auto"/>
            <w:noWrap/>
            <w:vAlign w:val="bottom"/>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Kontrolu vykonal</w:t>
            </w:r>
            <w:r w:rsidR="009503C9">
              <w:rPr>
                <w:rStyle w:val="Odkaznapoznmkupodiarou"/>
                <w:b/>
                <w:bCs/>
                <w:sz w:val="22"/>
                <w:szCs w:val="22"/>
              </w:rPr>
              <w:footnoteReference w:customMarkFollows="1" w:id="111"/>
              <w:t>3</w:t>
            </w:r>
            <w:r w:rsidRPr="00BB2644">
              <w:rPr>
                <w:b/>
                <w:bCs/>
                <w:sz w:val="22"/>
                <w:szCs w:val="22"/>
              </w:rPr>
              <w:t>:</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Podpis:</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9" w:name="KZ_38"/>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Zákazka podľa § 9 ods. 9 ZVO - nad 5000 EUR - štandardná ex-post kontrola</w:t>
            </w:r>
          </w:p>
        </w:tc>
      </w:tr>
      <w:bookmarkEnd w:id="39"/>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 - rovné a nad 5000 EUR bez DPH</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Zákazka podľa § 9 ods. 9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Predmetom zákazky je tovar/služba/práca, ktorá nie je bežne dostupná na trhu?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873"/>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375C76" w:rsidRPr="00BB2644" w:rsidRDefault="00375C7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vynaložené náklady na obstaranie primerané jeho kvalite a cene?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zverejnená výzva na súťaž na webovom sídle prijímateľa minimálne 5 pracovných dní pred dňom predkladania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súťaž minimálne identifikáciu prijímateľa, jednoznačnú a úplnú špecifikáciu predmetu zákazky a prípadných ďalších podmienok súťaže, podmienky realizácie zmluvy, kritériá na vyhodnotenie ponúk, presnú lehotu a adresu na predkladanie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1140"/>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375C76" w:rsidRPr="00BB2644" w:rsidRDefault="00375C76" w:rsidP="00526B68">
            <w:pPr>
              <w:rPr>
                <w:color w:val="000000"/>
                <w:sz w:val="22"/>
                <w:szCs w:val="22"/>
              </w:rPr>
            </w:pPr>
            <w:r w:rsidRPr="00BB2644">
              <w:rPr>
                <w:color w:val="000000"/>
                <w:sz w:val="22"/>
                <w:szCs w:val="22"/>
              </w:rPr>
              <w:t>a) Zaslal prijímateľ v ten istý deň ako zverejnil výzvu na súťaž na svojom webovom sídle, informáciu o tomto zverejnení aj na osobitný mailový kontakt v rámci CKO?</w:t>
            </w:r>
            <w:r w:rsidRPr="00BB2644">
              <w:rPr>
                <w:color w:val="000000"/>
                <w:sz w:val="22"/>
                <w:szCs w:val="22"/>
              </w:rPr>
              <w:br/>
              <w:t>b) Do momentu plného sfunkčnenia webovej funkcionality v rámci webovej stránky CKO bola táto povinnosť splnená zaslaním predmetnej informácie na kontakt RO v zmysle postupov určených RO?</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114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526B68">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prijímateľ  súčasne so zverejnením výzvy na súťaž a jej zaslaním na zverejnenie CKO (resp. RO) zároveň túto výzvu minimálne piatim vybraným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590"/>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375C76" w:rsidRPr="00BB2644" w:rsidRDefault="00375C76" w:rsidP="00BB2644">
            <w:pPr>
              <w:rPr>
                <w:color w:val="000000"/>
                <w:sz w:val="22"/>
                <w:szCs w:val="22"/>
              </w:rPr>
            </w:pPr>
            <w:r w:rsidRPr="00BB2644">
              <w:rPr>
                <w:color w:val="000000"/>
                <w:sz w:val="22"/>
                <w:szCs w:val="22"/>
              </w:rPr>
              <w:t>a) Postupoval prijímateľ pri vyhodnocovaní predložených ponúk v súlade s výzvou na súťaž?</w:t>
            </w:r>
            <w:r w:rsidRPr="00BB2644">
              <w:rPr>
                <w:color w:val="000000"/>
                <w:sz w:val="22"/>
                <w:szCs w:val="22"/>
              </w:rPr>
              <w:br/>
              <w:t>b) Obsahuje prieskum trhu minimálne náležitosti určené systémom riadenia EŠIF?</w:t>
            </w:r>
            <w:r w:rsidRPr="00BB2644">
              <w:rPr>
                <w:color w:val="000000"/>
                <w:sz w:val="22"/>
                <w:szCs w:val="22"/>
              </w:rPr>
              <w:br/>
              <w:t>c)  Majú vybraní záujemcovia oprávnenie poskytnúť obstarávanú službu resp. dodať tovar alebo uskutočniť stavebné práce?</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59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59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Výsledok súťaže je založený na písomnom zmluvnom vzťahu?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prípade, že prijímateľovi nebola predložená ani jedna ponuka a následne došlo k rokovaniu s jedným alebo viacerými záujemcami boli splnené podmienky pre toto rokovanie v zmysle systému riadenia EŠIF?</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845"/>
        </w:trPr>
        <w:tc>
          <w:tcPr>
            <w:tcW w:w="582" w:type="dxa"/>
            <w:vMerge w:val="restart"/>
            <w:shd w:val="clear" w:color="auto" w:fill="auto"/>
            <w:noWrap/>
            <w:vAlign w:val="center"/>
          </w:tcPr>
          <w:p w:rsidR="00375C76" w:rsidRPr="00BB2644" w:rsidRDefault="00375C76" w:rsidP="00BB2644">
            <w:pPr>
              <w:jc w:val="center"/>
              <w:rPr>
                <w:color w:val="000000"/>
                <w:sz w:val="22"/>
                <w:szCs w:val="22"/>
              </w:rPr>
            </w:pPr>
            <w:r>
              <w:rPr>
                <w:color w:val="000000"/>
                <w:sz w:val="22"/>
                <w:szCs w:val="22"/>
              </w:rPr>
              <w:t>15</w:t>
            </w:r>
          </w:p>
        </w:tc>
        <w:tc>
          <w:tcPr>
            <w:tcW w:w="4820" w:type="dxa"/>
            <w:gridSpan w:val="2"/>
            <w:vMerge w:val="restart"/>
            <w:shd w:val="clear" w:color="auto" w:fill="auto"/>
            <w:vAlign w:val="center"/>
          </w:tcPr>
          <w:p w:rsidR="00375C76" w:rsidRPr="0048257F" w:rsidRDefault="00375C76" w:rsidP="00375C7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375C76" w:rsidRPr="0048257F" w:rsidRDefault="00375C76" w:rsidP="00375C7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375C76" w:rsidRPr="00BB2644" w:rsidRDefault="00375C76" w:rsidP="00375C76">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45"/>
        </w:trPr>
        <w:tc>
          <w:tcPr>
            <w:tcW w:w="582" w:type="dxa"/>
            <w:vMerge/>
            <w:shd w:val="clear" w:color="auto" w:fill="auto"/>
            <w:noWrap/>
            <w:vAlign w:val="center"/>
          </w:tcPr>
          <w:p w:rsidR="00375C76" w:rsidRDefault="00375C76" w:rsidP="00BB2644">
            <w:pPr>
              <w:jc w:val="center"/>
              <w:rPr>
                <w:color w:val="000000"/>
                <w:sz w:val="22"/>
                <w:szCs w:val="22"/>
              </w:rPr>
            </w:pPr>
          </w:p>
        </w:tc>
        <w:tc>
          <w:tcPr>
            <w:tcW w:w="4820" w:type="dxa"/>
            <w:gridSpan w:val="2"/>
            <w:vMerge/>
            <w:shd w:val="clear" w:color="auto" w:fill="auto"/>
            <w:vAlign w:val="center"/>
          </w:tcPr>
          <w:p w:rsidR="00375C76" w:rsidRPr="0048257F" w:rsidRDefault="00375C76" w:rsidP="00375C76">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45"/>
        </w:trPr>
        <w:tc>
          <w:tcPr>
            <w:tcW w:w="582" w:type="dxa"/>
            <w:vMerge/>
            <w:shd w:val="clear" w:color="auto" w:fill="auto"/>
            <w:noWrap/>
            <w:vAlign w:val="center"/>
          </w:tcPr>
          <w:p w:rsidR="00375C76" w:rsidRDefault="00375C76" w:rsidP="00BB2644">
            <w:pPr>
              <w:jc w:val="center"/>
              <w:rPr>
                <w:color w:val="000000"/>
                <w:sz w:val="22"/>
                <w:szCs w:val="22"/>
              </w:rPr>
            </w:pPr>
          </w:p>
        </w:tc>
        <w:tc>
          <w:tcPr>
            <w:tcW w:w="4820" w:type="dxa"/>
            <w:gridSpan w:val="2"/>
            <w:vMerge/>
            <w:shd w:val="clear" w:color="auto" w:fill="auto"/>
            <w:vAlign w:val="center"/>
          </w:tcPr>
          <w:p w:rsidR="00375C76" w:rsidRPr="0048257F" w:rsidRDefault="00375C76" w:rsidP="00375C76">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17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12"/>
              <w:t>[1]</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113"/>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lastRenderedPageBreak/>
              <w:t>Kontrolu vykonal</w:t>
            </w:r>
            <w:r w:rsidR="009503C9">
              <w:rPr>
                <w:rStyle w:val="Odkaznapoznmkupodiarou"/>
                <w:b/>
                <w:bCs/>
                <w:sz w:val="22"/>
                <w:szCs w:val="22"/>
              </w:rPr>
              <w:footnoteReference w:customMarkFollows="1" w:id="114"/>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pPr>
        <w:spacing w:after="200" w:line="276"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912B9C">
            <w:pPr>
              <w:jc w:val="center"/>
              <w:rPr>
                <w:b/>
                <w:bCs/>
                <w:color w:val="FFFFFF"/>
              </w:rPr>
            </w:pPr>
            <w:bookmarkStart w:id="40" w:name="KZ_39"/>
            <w:r w:rsidRPr="00BB2644">
              <w:rPr>
                <w:b/>
                <w:bCs/>
                <w:color w:val="FFFFFF"/>
              </w:rPr>
              <w:t xml:space="preserve">Kontrolný zoznam k </w:t>
            </w:r>
            <w:r w:rsidR="00432B14">
              <w:rPr>
                <w:b/>
                <w:bCs/>
                <w:color w:val="FFFFFF"/>
              </w:rPr>
              <w:t>finančnej</w:t>
            </w:r>
            <w:r w:rsidRPr="00BB2644">
              <w:rPr>
                <w:b/>
                <w:bCs/>
                <w:color w:val="FFFFFF"/>
              </w:rPr>
              <w:t xml:space="preserve"> kontrole </w:t>
            </w:r>
            <w:r w:rsidR="00912B9C">
              <w:rPr>
                <w:b/>
                <w:bCs/>
                <w:color w:val="FFFFFF"/>
              </w:rPr>
              <w:t xml:space="preserve"> obstarávania</w:t>
            </w:r>
            <w:r w:rsidRPr="00BB2644">
              <w:rPr>
                <w:b/>
                <w:bCs/>
                <w:color w:val="FFFFFF"/>
              </w:rPr>
              <w:br/>
            </w:r>
            <w:r w:rsidR="002A537C" w:rsidRPr="002A537C">
              <w:rPr>
                <w:b/>
                <w:bCs/>
                <w:color w:val="FFFFFF"/>
              </w:rPr>
              <w:t>In-</w:t>
            </w:r>
            <w:proofErr w:type="spellStart"/>
            <w:r w:rsidR="002A537C" w:rsidRPr="002A537C">
              <w:rPr>
                <w:b/>
                <w:bCs/>
                <w:color w:val="FFFFFF"/>
              </w:rPr>
              <w:t>house</w:t>
            </w:r>
            <w:proofErr w:type="spellEnd"/>
            <w:r w:rsidR="002A537C" w:rsidRPr="002A537C">
              <w:rPr>
                <w:b/>
                <w:bCs/>
                <w:color w:val="FFFFFF"/>
              </w:rPr>
              <w:t xml:space="preserve"> zákazka - štandardná ex-post kontrola</w:t>
            </w:r>
          </w:p>
        </w:tc>
      </w:tr>
      <w:bookmarkEnd w:id="40"/>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w:t>
            </w:r>
            <w:proofErr w:type="spellStart"/>
            <w:r w:rsidRPr="00BB2644">
              <w:rPr>
                <w:color w:val="000000"/>
                <w:sz w:val="22"/>
                <w:szCs w:val="22"/>
              </w:rPr>
              <w:t>house</w:t>
            </w:r>
            <w:proofErr w:type="spellEnd"/>
            <w:r w:rsidRPr="00BB2644">
              <w:rPr>
                <w:color w:val="000000"/>
                <w:sz w:val="22"/>
                <w:szCs w:val="22"/>
              </w:rPr>
              <w:t xml:space="preserve">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113951" w:rsidRPr="00BB2644" w:rsidTr="00526B68">
        <w:trPr>
          <w:trHeight w:val="300"/>
        </w:trPr>
        <w:tc>
          <w:tcPr>
            <w:tcW w:w="3559" w:type="dxa"/>
            <w:gridSpan w:val="2"/>
            <w:shd w:val="clear" w:color="auto" w:fill="auto"/>
            <w:vAlign w:val="center"/>
          </w:tcPr>
          <w:p w:rsidR="00113951" w:rsidRPr="00BB2644" w:rsidRDefault="00113951"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prípade zadania zákazky  "in-</w:t>
            </w:r>
            <w:proofErr w:type="spellStart"/>
            <w:r w:rsidRPr="00BB2644">
              <w:rPr>
                <w:color w:val="000000"/>
                <w:sz w:val="22"/>
                <w:szCs w:val="22"/>
              </w:rPr>
              <w:t>house</w:t>
            </w:r>
            <w:proofErr w:type="spellEnd"/>
            <w:r w:rsidRPr="00BB2644">
              <w:rPr>
                <w:color w:val="000000"/>
                <w:sz w:val="22"/>
                <w:szCs w:val="22"/>
              </w:rPr>
              <w:t>" spôsobom bolo toto zadanie vykonané v súlade s príslušným metodickým pokynom CKO k zadávaniu in-</w:t>
            </w:r>
            <w:proofErr w:type="spellStart"/>
            <w:r w:rsidRPr="00BB2644">
              <w:rPr>
                <w:color w:val="000000"/>
                <w:sz w:val="22"/>
                <w:szCs w:val="22"/>
              </w:rPr>
              <w:t>house</w:t>
            </w:r>
            <w:proofErr w:type="spellEnd"/>
            <w:r w:rsidRPr="00BB2644">
              <w:rPr>
                <w:color w:val="000000"/>
                <w:sz w:val="22"/>
                <w:szCs w:val="22"/>
              </w:rPr>
              <w:t xml:space="preserve"> zákaziek?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845"/>
        </w:trPr>
        <w:tc>
          <w:tcPr>
            <w:tcW w:w="582" w:type="dxa"/>
            <w:vMerge w:val="restart"/>
            <w:shd w:val="clear" w:color="auto" w:fill="auto"/>
            <w:noWrap/>
            <w:vAlign w:val="center"/>
          </w:tcPr>
          <w:p w:rsidR="009B67E5" w:rsidRPr="00BB2644" w:rsidRDefault="009B67E5" w:rsidP="009B67E5">
            <w:pPr>
              <w:jc w:val="center"/>
              <w:rPr>
                <w:color w:val="000000"/>
                <w:sz w:val="22"/>
                <w:szCs w:val="22"/>
              </w:rPr>
            </w:pPr>
            <w:r>
              <w:rPr>
                <w:color w:val="000000"/>
                <w:sz w:val="22"/>
                <w:szCs w:val="22"/>
              </w:rPr>
              <w:t>6</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9B67E5">
            <w:pPr>
              <w:jc w:val="center"/>
              <w:rPr>
                <w:color w:val="000000"/>
                <w:sz w:val="22"/>
                <w:szCs w:val="22"/>
              </w:rPr>
            </w:pPr>
          </w:p>
        </w:tc>
        <w:tc>
          <w:tcPr>
            <w:tcW w:w="4820" w:type="dxa"/>
            <w:gridSpan w:val="2"/>
            <w:vMerge/>
            <w:shd w:val="clear" w:color="auto" w:fill="auto"/>
            <w:vAlign w:val="center"/>
          </w:tcPr>
          <w:p w:rsidR="009B67E5" w:rsidRDefault="009B67E5" w:rsidP="009B67E5">
            <w:pP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9B67E5">
            <w:pPr>
              <w:jc w:val="center"/>
              <w:rPr>
                <w:color w:val="000000"/>
                <w:sz w:val="22"/>
                <w:szCs w:val="22"/>
              </w:rPr>
            </w:pPr>
          </w:p>
        </w:tc>
        <w:tc>
          <w:tcPr>
            <w:tcW w:w="4820" w:type="dxa"/>
            <w:gridSpan w:val="2"/>
            <w:vMerge/>
            <w:shd w:val="clear" w:color="auto" w:fill="auto"/>
            <w:vAlign w:val="center"/>
          </w:tcPr>
          <w:p w:rsidR="009B67E5" w:rsidRDefault="009B67E5" w:rsidP="009B67E5">
            <w:pP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600"/>
        </w:trPr>
        <w:tc>
          <w:tcPr>
            <w:tcW w:w="582" w:type="dxa"/>
            <w:shd w:val="clear" w:color="auto" w:fill="auto"/>
            <w:noWrap/>
            <w:vAlign w:val="center"/>
            <w:hideMark/>
          </w:tcPr>
          <w:p w:rsidR="009B67E5" w:rsidRPr="00BB2644" w:rsidRDefault="009B67E5" w:rsidP="009B67E5">
            <w:pPr>
              <w:jc w:val="center"/>
              <w:rPr>
                <w:color w:val="000000"/>
                <w:sz w:val="22"/>
                <w:szCs w:val="22"/>
              </w:rPr>
            </w:pPr>
            <w:r>
              <w:rPr>
                <w:color w:val="000000"/>
                <w:sz w:val="22"/>
                <w:szCs w:val="22"/>
              </w:rPr>
              <w:t>7</w:t>
            </w:r>
          </w:p>
        </w:tc>
        <w:tc>
          <w:tcPr>
            <w:tcW w:w="4820" w:type="dxa"/>
            <w:gridSpan w:val="2"/>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Tr="00526B68">
        <w:trPr>
          <w:trHeight w:val="300"/>
        </w:trPr>
        <w:tc>
          <w:tcPr>
            <w:tcW w:w="582" w:type="dxa"/>
            <w:shd w:val="clear" w:color="auto" w:fill="auto"/>
            <w:noWrap/>
            <w:vAlign w:val="center"/>
            <w:hideMark/>
          </w:tcPr>
          <w:p w:rsidR="009B67E5" w:rsidRPr="00BB2644" w:rsidRDefault="009B67E5" w:rsidP="009B67E5">
            <w:pPr>
              <w:jc w:val="center"/>
              <w:rPr>
                <w:color w:val="000000"/>
                <w:sz w:val="22"/>
                <w:szCs w:val="22"/>
              </w:rPr>
            </w:pPr>
            <w:r>
              <w:rPr>
                <w:color w:val="000000"/>
                <w:sz w:val="22"/>
                <w:szCs w:val="22"/>
              </w:rPr>
              <w:t>8</w:t>
            </w:r>
          </w:p>
        </w:tc>
        <w:tc>
          <w:tcPr>
            <w:tcW w:w="4820" w:type="dxa"/>
            <w:gridSpan w:val="2"/>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Neboli identifikované iné porušenia pravidiel a postupov  obstarávania?</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Tr="00CB451E">
        <w:trPr>
          <w:trHeight w:val="300"/>
        </w:trPr>
        <w:tc>
          <w:tcPr>
            <w:tcW w:w="9087" w:type="dxa"/>
            <w:gridSpan w:val="7"/>
            <w:shd w:val="clear" w:color="auto" w:fill="auto"/>
            <w:noWrap/>
            <w:vAlign w:val="center"/>
          </w:tcPr>
          <w:p w:rsidR="009B67E5" w:rsidRPr="00BD2FCC" w:rsidRDefault="009B67E5" w:rsidP="009B67E5">
            <w:pPr>
              <w:jc w:val="both"/>
              <w:rPr>
                <w:b/>
                <w:sz w:val="20"/>
                <w:szCs w:val="20"/>
              </w:rPr>
            </w:pPr>
            <w:r w:rsidRPr="00BD2FCC">
              <w:rPr>
                <w:b/>
                <w:sz w:val="20"/>
                <w:szCs w:val="20"/>
              </w:rPr>
              <w:t>VYJADRENIE</w:t>
            </w:r>
          </w:p>
          <w:p w:rsidR="009B67E5" w:rsidRPr="00BD2FCC" w:rsidRDefault="009B67E5" w:rsidP="009B67E5">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15"/>
              <w:t>[1]</w:t>
            </w:r>
          </w:p>
          <w:p w:rsidR="009B67E5" w:rsidRPr="00BB2644" w:rsidRDefault="009B67E5" w:rsidP="009B67E5">
            <w:pPr>
              <w:rPr>
                <w:b/>
                <w:bCs/>
                <w:color w:val="000000"/>
                <w:sz w:val="22"/>
                <w:szCs w:val="22"/>
              </w:rPr>
            </w:pPr>
          </w:p>
        </w:tc>
      </w:tr>
      <w:tr w:rsidR="009B67E5" w:rsidRPr="00BB2644" w:rsidTr="00CB451E">
        <w:trPr>
          <w:trHeight w:val="300"/>
        </w:trPr>
        <w:tc>
          <w:tcPr>
            <w:tcW w:w="3559" w:type="dxa"/>
            <w:gridSpan w:val="2"/>
            <w:shd w:val="clear" w:color="auto" w:fill="auto"/>
            <w:vAlign w:val="center"/>
            <w:hideMark/>
          </w:tcPr>
          <w:p w:rsidR="009B67E5" w:rsidRPr="00BB2644" w:rsidRDefault="009B67E5" w:rsidP="009B67E5">
            <w:pPr>
              <w:rPr>
                <w:b/>
                <w:bCs/>
                <w:sz w:val="22"/>
                <w:szCs w:val="22"/>
              </w:rPr>
            </w:pPr>
            <w:r w:rsidRPr="00BB2644">
              <w:rPr>
                <w:b/>
                <w:bCs/>
                <w:sz w:val="22"/>
                <w:szCs w:val="22"/>
              </w:rPr>
              <w:t>Kontrolu vykonal</w:t>
            </w:r>
            <w:r w:rsidR="009503C9">
              <w:rPr>
                <w:rStyle w:val="Odkaznapoznmkupodiarou"/>
                <w:b/>
                <w:bCs/>
                <w:sz w:val="22"/>
                <w:szCs w:val="22"/>
              </w:rPr>
              <w:footnoteReference w:customMarkFollows="1" w:id="116"/>
              <w:t>2</w:t>
            </w:r>
            <w:r w:rsidRPr="00BB2644">
              <w:rPr>
                <w:b/>
                <w:bCs/>
                <w:sz w:val="22"/>
                <w:szCs w:val="22"/>
              </w:rPr>
              <w:t>:</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auto" w:fill="auto"/>
            <w:vAlign w:val="center"/>
            <w:hideMark/>
          </w:tcPr>
          <w:p w:rsidR="009B67E5" w:rsidRPr="00BB2644" w:rsidRDefault="009B67E5" w:rsidP="009B67E5">
            <w:pPr>
              <w:rPr>
                <w:b/>
                <w:bCs/>
                <w:sz w:val="22"/>
                <w:szCs w:val="22"/>
              </w:rPr>
            </w:pPr>
            <w:r w:rsidRPr="00BB2644">
              <w:rPr>
                <w:b/>
                <w:bCs/>
                <w:sz w:val="22"/>
                <w:szCs w:val="22"/>
              </w:rPr>
              <w:t>Dátum:</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Podpis:</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9087" w:type="dxa"/>
            <w:gridSpan w:val="7"/>
            <w:shd w:val="clear" w:color="auto" w:fill="auto"/>
            <w:noWrap/>
            <w:vAlign w:val="bottom"/>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Kontrolu vykonal</w:t>
            </w:r>
            <w:r w:rsidR="009503C9">
              <w:rPr>
                <w:rStyle w:val="Odkaznapoznmkupodiarou"/>
                <w:b/>
                <w:bCs/>
                <w:sz w:val="22"/>
                <w:szCs w:val="22"/>
              </w:rPr>
              <w:footnoteReference w:customMarkFollows="1" w:id="117"/>
              <w:t>3</w:t>
            </w:r>
            <w:r w:rsidRPr="00BB2644">
              <w:rPr>
                <w:b/>
                <w:bCs/>
                <w:sz w:val="22"/>
                <w:szCs w:val="22"/>
              </w:rPr>
              <w:t>:</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lastRenderedPageBreak/>
              <w:t xml:space="preserve">Dátum: </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Podpis:</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1" w:name="KZ_40"/>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w:t>
            </w:r>
            <w:r w:rsidR="00912B9C">
              <w:rPr>
                <w:b/>
                <w:bCs/>
                <w:color w:val="FFFFFF"/>
              </w:rPr>
              <w:t>obstarávania</w:t>
            </w:r>
            <w:r w:rsidRPr="00BB2644">
              <w:rPr>
                <w:b/>
                <w:bCs/>
                <w:color w:val="FFFFFF"/>
              </w:rPr>
              <w:br/>
            </w:r>
            <w:r w:rsidR="002A537C" w:rsidRPr="002A537C">
              <w:rPr>
                <w:b/>
                <w:bCs/>
                <w:color w:val="FFFFFF"/>
              </w:rPr>
              <w:t>Výnimka podľa § 1 ZVO - štandardná ex-post kontrola</w:t>
            </w:r>
          </w:p>
        </w:tc>
      </w:tr>
      <w:bookmarkEnd w:id="41"/>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Výnimka zo zákona podľa § 1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113951" w:rsidRPr="00BB2644" w:rsidTr="00526B68">
        <w:trPr>
          <w:trHeight w:val="300"/>
        </w:trPr>
        <w:tc>
          <w:tcPr>
            <w:tcW w:w="3559" w:type="dxa"/>
            <w:gridSpan w:val="2"/>
            <w:shd w:val="clear" w:color="auto" w:fill="auto"/>
            <w:vAlign w:val="center"/>
          </w:tcPr>
          <w:p w:rsidR="00113951" w:rsidRPr="00BB2644" w:rsidRDefault="00113951"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V prípade uplatnenia </w:t>
            </w:r>
            <w:r w:rsidR="00526B68" w:rsidRPr="00BB2644">
              <w:rPr>
                <w:color w:val="000000"/>
                <w:sz w:val="22"/>
                <w:szCs w:val="22"/>
              </w:rPr>
              <w:t>vý</w:t>
            </w:r>
            <w:r w:rsidR="00526B68">
              <w:rPr>
                <w:color w:val="000000"/>
                <w:sz w:val="22"/>
                <w:szCs w:val="22"/>
              </w:rPr>
              <w:t>n</w:t>
            </w:r>
            <w:r w:rsidR="00526B68" w:rsidRPr="00BB2644">
              <w:rPr>
                <w:color w:val="000000"/>
                <w:sz w:val="22"/>
                <w:szCs w:val="22"/>
              </w:rPr>
              <w:t>i</w:t>
            </w:r>
            <w:r w:rsidR="00526B68">
              <w:rPr>
                <w:color w:val="000000"/>
                <w:sz w:val="22"/>
                <w:szCs w:val="22"/>
              </w:rPr>
              <w:t>m</w:t>
            </w:r>
            <w:r w:rsidR="00526B68" w:rsidRPr="00BB2644">
              <w:rPr>
                <w:color w:val="000000"/>
                <w:sz w:val="22"/>
                <w:szCs w:val="22"/>
              </w:rPr>
              <w:t xml:space="preserve">ky </w:t>
            </w:r>
            <w:r w:rsidRPr="00BB2644">
              <w:rPr>
                <w:color w:val="000000"/>
                <w:sz w:val="22"/>
                <w:szCs w:val="22"/>
              </w:rPr>
              <w:t>z použí</w:t>
            </w:r>
            <w:r w:rsidR="00526B68">
              <w:rPr>
                <w:color w:val="000000"/>
                <w:sz w:val="22"/>
                <w:szCs w:val="22"/>
              </w:rPr>
              <w:t>v</w:t>
            </w:r>
            <w:r w:rsidRPr="00BB2644">
              <w:rPr>
                <w:color w:val="000000"/>
                <w:sz w:val="22"/>
                <w:szCs w:val="22"/>
              </w:rPr>
              <w:t>ania postupov podľa zákona o verejnom obstarávaní, boli splnené zákonné predpoklady odôvodňujúce použitý postup bez použitia pravidiel podľa zákona o verejno</w:t>
            </w:r>
            <w:r w:rsidR="00526B68">
              <w:rPr>
                <w:color w:val="000000"/>
                <w:sz w:val="22"/>
                <w:szCs w:val="22"/>
              </w:rPr>
              <w:t>m</w:t>
            </w:r>
            <w:r w:rsidRPr="00BB2644">
              <w:rPr>
                <w:color w:val="000000"/>
                <w:sz w:val="22"/>
                <w:szCs w:val="22"/>
              </w:rPr>
              <w:t xml:space="preserve"> obstarávaní?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dokumentácia doklady,</w:t>
            </w:r>
            <w:r w:rsidR="00526B68">
              <w:rPr>
                <w:color w:val="000000"/>
                <w:sz w:val="22"/>
                <w:szCs w:val="22"/>
              </w:rPr>
              <w:t xml:space="preserve"> </w:t>
            </w:r>
            <w:r w:rsidRPr="00BB2644">
              <w:rPr>
                <w:color w:val="000000"/>
                <w:sz w:val="22"/>
                <w:szCs w:val="22"/>
              </w:rPr>
              <w:t>ktoré vysvetľujú resp. dokladujú opodstatnenosť uplatnenia výnimky?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845"/>
        </w:trPr>
        <w:tc>
          <w:tcPr>
            <w:tcW w:w="582" w:type="dxa"/>
            <w:vMerge w:val="restart"/>
            <w:shd w:val="clear" w:color="auto" w:fill="auto"/>
            <w:noWrap/>
            <w:vAlign w:val="center"/>
          </w:tcPr>
          <w:p w:rsidR="009B67E5" w:rsidRPr="00BB2644" w:rsidRDefault="009B67E5" w:rsidP="00BB2644">
            <w:pPr>
              <w:jc w:val="center"/>
              <w:rPr>
                <w:color w:val="000000"/>
                <w:sz w:val="22"/>
                <w:szCs w:val="22"/>
              </w:rPr>
            </w:pPr>
            <w:r>
              <w:rPr>
                <w:color w:val="000000"/>
                <w:sz w:val="22"/>
                <w:szCs w:val="22"/>
              </w:rPr>
              <w:t>6</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18"/>
              <w:t>[1]</w:t>
            </w:r>
          </w:p>
          <w:p w:rsidR="000C1AA0" w:rsidRPr="00A54276" w:rsidRDefault="000C1AA0" w:rsidP="000C1AA0">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119"/>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120"/>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p w:rsidR="00BD77E9" w:rsidRDefault="00BD77E9">
      <w:pPr>
        <w:spacing w:after="200" w:line="276"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4B5937">
        <w:trPr>
          <w:cantSplit/>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2" w:name="KZ_42"/>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3B69BD" w:rsidRPr="003B69BD">
              <w:rPr>
                <w:b/>
                <w:bCs/>
                <w:color w:val="FFFFFF"/>
              </w:rPr>
              <w:t>Dodatok po podpise - následná ex-post kontrola</w:t>
            </w:r>
          </w:p>
        </w:tc>
      </w:tr>
      <w:bookmarkEnd w:id="42"/>
      <w:tr w:rsidR="00BB2644" w:rsidRPr="00BB2644" w:rsidTr="004B5937">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4B5937">
        <w:trPr>
          <w:cantSplit/>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Moment kontroly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 podpise dodatku</w:t>
            </w:r>
          </w:p>
        </w:tc>
      </w:tr>
      <w:tr w:rsidR="00BB2644" w:rsidRPr="00BB2644" w:rsidTr="004B5937">
        <w:trPr>
          <w:cantSplit/>
          <w:trHeight w:val="885"/>
        </w:trPr>
        <w:tc>
          <w:tcPr>
            <w:tcW w:w="3559"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Bol dodatok uzavretý na základe rokovacieho konania? (pozn</w:t>
            </w:r>
            <w:r w:rsidR="00526B68">
              <w:rPr>
                <w:color w:val="000000"/>
                <w:sz w:val="22"/>
                <w:szCs w:val="22"/>
              </w:rPr>
              <w:t>.</w:t>
            </w:r>
            <w:r w:rsidRPr="00BB2644">
              <w:rPr>
                <w:color w:val="000000"/>
                <w:sz w:val="22"/>
                <w:szCs w:val="22"/>
              </w:rPr>
              <w:t xml:space="preserve"> </w:t>
            </w:r>
            <w:r w:rsidR="00526B68">
              <w:rPr>
                <w:color w:val="000000"/>
                <w:sz w:val="22"/>
                <w:szCs w:val="22"/>
              </w:rPr>
              <w:t xml:space="preserve">- </w:t>
            </w:r>
            <w:r w:rsidRPr="00BB2644">
              <w:rPr>
                <w:color w:val="000000"/>
                <w:sz w:val="22"/>
                <w:szCs w:val="22"/>
              </w:rPr>
              <w:t>ak áno, vyplní sa aj príslušný KZ pre rokovacie konanie)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113951" w:rsidRPr="00BB2644" w:rsidTr="009C68C1">
        <w:trPr>
          <w:cantSplit/>
          <w:trHeight w:val="328"/>
        </w:trPr>
        <w:tc>
          <w:tcPr>
            <w:tcW w:w="3559" w:type="dxa"/>
            <w:gridSpan w:val="2"/>
            <w:shd w:val="clear" w:color="auto" w:fill="auto"/>
            <w:vAlign w:val="center"/>
          </w:tcPr>
          <w:p w:rsidR="00113951" w:rsidRPr="00BB2644" w:rsidRDefault="00113951" w:rsidP="00526B68">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Počet uzavretých dodatkov k zmluve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Poradové </w:t>
            </w:r>
            <w:r w:rsidR="00526B68" w:rsidRPr="00BB2644">
              <w:rPr>
                <w:color w:val="000000"/>
                <w:sz w:val="22"/>
                <w:szCs w:val="22"/>
              </w:rPr>
              <w:t>č</w:t>
            </w:r>
            <w:r w:rsidR="00526B68">
              <w:rPr>
                <w:color w:val="000000"/>
                <w:sz w:val="22"/>
                <w:szCs w:val="22"/>
              </w:rPr>
              <w:t>í</w:t>
            </w:r>
            <w:r w:rsidR="00526B68" w:rsidRPr="00BB2644">
              <w:rPr>
                <w:color w:val="000000"/>
                <w:sz w:val="22"/>
                <w:szCs w:val="22"/>
              </w:rPr>
              <w:t xml:space="preserve">slo </w:t>
            </w:r>
            <w:r w:rsidRPr="00BB2644">
              <w:rPr>
                <w:color w:val="000000"/>
                <w:sz w:val="22"/>
                <w:szCs w:val="22"/>
              </w:rPr>
              <w:t>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1395"/>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Stručný popis zmeny v rámci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Pôvodný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cenu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navrhovanej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lastRenderedPageBreak/>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4B5937">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dodatok k zmluve menil cenu plnenia zákazky alebo jej časti, bol tento postup schválený rozhodnutím Rady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cantSplit/>
          <w:trHeight w:val="505"/>
        </w:trPr>
        <w:tc>
          <w:tcPr>
            <w:tcW w:w="582" w:type="dxa"/>
            <w:vMerge w:val="restart"/>
            <w:shd w:val="clear" w:color="auto" w:fill="auto"/>
            <w:noWrap/>
            <w:vAlign w:val="center"/>
            <w:hideMark/>
          </w:tcPr>
          <w:p w:rsidR="009B67E5" w:rsidRPr="00BB2644" w:rsidRDefault="009B67E5"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9B67E5" w:rsidRPr="00BB2644" w:rsidRDefault="009B67E5" w:rsidP="00BB2644">
            <w:pPr>
              <w:rPr>
                <w:color w:val="000000"/>
                <w:sz w:val="22"/>
                <w:szCs w:val="22"/>
              </w:rPr>
            </w:pPr>
            <w:r w:rsidRPr="00BB2644">
              <w:rPr>
                <w:color w:val="000000"/>
                <w:sz w:val="22"/>
                <w:szCs w:val="22"/>
              </w:rPr>
              <w:t xml:space="preserve">a) Je výsledný dodatok zverejnený v súlade so zákonom o slobodnom prístupe k informáciám? </w:t>
            </w:r>
            <w:r w:rsidRPr="00BB2644">
              <w:rPr>
                <w:color w:val="000000"/>
                <w:sz w:val="22"/>
                <w:szCs w:val="22"/>
              </w:rPr>
              <w:br/>
              <w:t>b) Je znenie dodatku v súlade so závermi vykonanej ex-</w:t>
            </w:r>
            <w:proofErr w:type="spellStart"/>
            <w:r w:rsidRPr="00BB2644">
              <w:rPr>
                <w:color w:val="000000"/>
                <w:sz w:val="22"/>
                <w:szCs w:val="22"/>
              </w:rPr>
              <w:t>ante</w:t>
            </w:r>
            <w:proofErr w:type="spellEnd"/>
            <w:r w:rsidRPr="00BB2644">
              <w:rPr>
                <w:color w:val="000000"/>
                <w:sz w:val="22"/>
                <w:szCs w:val="22"/>
              </w:rPr>
              <w:t xml:space="preserve"> kontroly a dokumentáciou schválenou v rámci tejto ex-</w:t>
            </w:r>
            <w:proofErr w:type="spellStart"/>
            <w:r w:rsidRPr="00BB2644">
              <w:rPr>
                <w:color w:val="000000"/>
                <w:sz w:val="22"/>
                <w:szCs w:val="22"/>
              </w:rPr>
              <w:t>ante</w:t>
            </w:r>
            <w:proofErr w:type="spellEnd"/>
            <w:r w:rsidRPr="00BB2644">
              <w:rPr>
                <w:color w:val="000000"/>
                <w:sz w:val="22"/>
                <w:szCs w:val="22"/>
              </w:rPr>
              <w:t xml:space="preserve"> kontroly?</w:t>
            </w:r>
            <w:r w:rsidRPr="00BB2644">
              <w:rPr>
                <w:color w:val="000000"/>
                <w:sz w:val="22"/>
                <w:szCs w:val="22"/>
              </w:rPr>
              <w:br/>
              <w:t>c) Je dodatok podpísaný oprávnenými osobami?</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r>
      <w:tr w:rsidR="009B67E5" w:rsidRPr="00BB2644" w:rsidTr="004B5937">
        <w:trPr>
          <w:cantSplit/>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4B5937">
        <w:trPr>
          <w:cantSplit/>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9B67E5">
        <w:trPr>
          <w:cantSplit/>
          <w:trHeight w:val="845"/>
        </w:trPr>
        <w:tc>
          <w:tcPr>
            <w:tcW w:w="582" w:type="dxa"/>
            <w:vMerge w:val="restart"/>
            <w:shd w:val="clear" w:color="auto" w:fill="auto"/>
            <w:noWrap/>
            <w:vAlign w:val="center"/>
          </w:tcPr>
          <w:p w:rsidR="009B67E5" w:rsidRPr="00BB2644" w:rsidRDefault="009B67E5" w:rsidP="00BB2644">
            <w:pPr>
              <w:jc w:val="center"/>
              <w:rPr>
                <w:color w:val="000000"/>
                <w:sz w:val="22"/>
                <w:szCs w:val="22"/>
              </w:rPr>
            </w:pPr>
            <w:r>
              <w:rPr>
                <w:color w:val="000000"/>
                <w:sz w:val="22"/>
                <w:szCs w:val="22"/>
              </w:rPr>
              <w:t>3</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sidRPr="0048257F">
              <w:rPr>
                <w:color w:val="000000"/>
                <w:sz w:val="22"/>
                <w:szCs w:val="22"/>
              </w:rPr>
              <w:t xml:space="preserve"> </w:t>
            </w: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4B5937">
        <w:trPr>
          <w:cantSplit/>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4B5937">
        <w:trPr>
          <w:cantSplit/>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BB2644" w:rsidRPr="00BB2644" w:rsidTr="004B5937">
        <w:trPr>
          <w:cantSplit/>
          <w:trHeight w:val="9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C5F44" w:rsidRPr="00BB2644" w:rsidTr="004B5937">
        <w:trPr>
          <w:cantSplit/>
          <w:trHeight w:val="300"/>
        </w:trPr>
        <w:tc>
          <w:tcPr>
            <w:tcW w:w="582" w:type="dxa"/>
            <w:shd w:val="clear" w:color="auto" w:fill="auto"/>
            <w:noWrap/>
            <w:vAlign w:val="center"/>
          </w:tcPr>
          <w:p w:rsidR="00FC5F44" w:rsidRPr="00BB2644" w:rsidRDefault="00FE44EB" w:rsidP="00BB2644">
            <w:pPr>
              <w:jc w:val="center"/>
              <w:rPr>
                <w:color w:val="000000"/>
                <w:sz w:val="22"/>
                <w:szCs w:val="22"/>
              </w:rPr>
            </w:pPr>
            <w:r>
              <w:rPr>
                <w:color w:val="000000"/>
                <w:sz w:val="22"/>
                <w:szCs w:val="22"/>
              </w:rPr>
              <w:t>5</w:t>
            </w:r>
          </w:p>
        </w:tc>
        <w:tc>
          <w:tcPr>
            <w:tcW w:w="4820" w:type="dxa"/>
            <w:gridSpan w:val="2"/>
            <w:shd w:val="clear" w:color="auto" w:fill="auto"/>
            <w:vAlign w:val="center"/>
          </w:tcPr>
          <w:p w:rsidR="00FC5F44" w:rsidRPr="00BB2644" w:rsidRDefault="00FC5F44" w:rsidP="00BB2644">
            <w:pPr>
              <w:rPr>
                <w:color w:val="000000"/>
                <w:sz w:val="22"/>
                <w:szCs w:val="22"/>
              </w:rPr>
            </w:pPr>
            <w:r>
              <w:rPr>
                <w:color w:val="000000"/>
                <w:sz w:val="22"/>
              </w:rPr>
              <w:t>Prišlo k podstatnému zníženiu rozsahu predmetu zákazky?</w:t>
            </w:r>
          </w:p>
        </w:tc>
        <w:tc>
          <w:tcPr>
            <w:tcW w:w="567" w:type="dxa"/>
            <w:shd w:val="clear" w:color="auto" w:fill="auto"/>
            <w:vAlign w:val="center"/>
          </w:tcPr>
          <w:p w:rsidR="00FC5F44" w:rsidRPr="00BB2644" w:rsidRDefault="00FC5F44" w:rsidP="00BB2644">
            <w:pPr>
              <w:jc w:val="center"/>
              <w:rPr>
                <w:color w:val="000000"/>
                <w:sz w:val="22"/>
                <w:szCs w:val="22"/>
              </w:rPr>
            </w:pPr>
          </w:p>
        </w:tc>
        <w:tc>
          <w:tcPr>
            <w:tcW w:w="567" w:type="dxa"/>
            <w:shd w:val="clear" w:color="auto" w:fill="auto"/>
            <w:vAlign w:val="center"/>
          </w:tcPr>
          <w:p w:rsidR="00FC5F44" w:rsidRPr="00BB2644" w:rsidRDefault="00FC5F44" w:rsidP="00BB2644">
            <w:pPr>
              <w:jc w:val="center"/>
              <w:rPr>
                <w:color w:val="000000"/>
                <w:sz w:val="22"/>
                <w:szCs w:val="22"/>
              </w:rPr>
            </w:pPr>
          </w:p>
        </w:tc>
        <w:tc>
          <w:tcPr>
            <w:tcW w:w="776" w:type="dxa"/>
            <w:shd w:val="clear" w:color="auto" w:fill="auto"/>
            <w:vAlign w:val="center"/>
          </w:tcPr>
          <w:p w:rsidR="00FC5F44" w:rsidRPr="00BB2644" w:rsidRDefault="00FC5F44" w:rsidP="00BB2644">
            <w:pPr>
              <w:jc w:val="center"/>
              <w:rPr>
                <w:color w:val="000000"/>
                <w:sz w:val="22"/>
                <w:szCs w:val="22"/>
              </w:rPr>
            </w:pPr>
          </w:p>
        </w:tc>
        <w:tc>
          <w:tcPr>
            <w:tcW w:w="1775" w:type="dxa"/>
            <w:shd w:val="clear" w:color="auto" w:fill="auto"/>
            <w:vAlign w:val="center"/>
          </w:tcPr>
          <w:p w:rsidR="00FC5F44" w:rsidRPr="00BB2644" w:rsidRDefault="00FC5F44" w:rsidP="00BB2644">
            <w:pPr>
              <w:jc w:val="center"/>
              <w:rPr>
                <w:color w:val="000000"/>
                <w:sz w:val="22"/>
                <w:szCs w:val="22"/>
              </w:rPr>
            </w:pPr>
          </w:p>
        </w:tc>
      </w:tr>
      <w:tr w:rsidR="00BB2644" w:rsidRPr="00BB2644" w:rsidTr="004B5937">
        <w:trPr>
          <w:cantSplit/>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4B5937">
        <w:trPr>
          <w:cantSplit/>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21"/>
              <w:t>[1]</w:t>
            </w:r>
          </w:p>
          <w:p w:rsidR="00E2408D" w:rsidRPr="00BB2644" w:rsidRDefault="00E2408D" w:rsidP="00D57320">
            <w:pPr>
              <w:rPr>
                <w:b/>
                <w:bCs/>
                <w:color w:val="000000"/>
                <w:sz w:val="22"/>
                <w:szCs w:val="22"/>
              </w:rPr>
            </w:pPr>
          </w:p>
        </w:tc>
      </w:tr>
      <w:tr w:rsidR="00E2408D" w:rsidRPr="00BB2644" w:rsidTr="004B5937">
        <w:trPr>
          <w:cantSplit/>
          <w:trHeight w:val="300"/>
        </w:trPr>
        <w:tc>
          <w:tcPr>
            <w:tcW w:w="3559" w:type="dxa"/>
            <w:gridSpan w:val="2"/>
            <w:shd w:val="clear" w:color="auto" w:fill="auto"/>
            <w:vAlign w:val="center"/>
            <w:hideMark/>
          </w:tcPr>
          <w:p w:rsidR="00E2408D" w:rsidRPr="00BB2644" w:rsidRDefault="004B5937" w:rsidP="00CB451E">
            <w:pPr>
              <w:rPr>
                <w:b/>
                <w:bCs/>
                <w:sz w:val="22"/>
                <w:szCs w:val="22"/>
              </w:rPr>
            </w:pPr>
            <w:r w:rsidRPr="004B5937">
              <w:rPr>
                <w:b/>
                <w:bCs/>
                <w:sz w:val="22"/>
                <w:szCs w:val="22"/>
              </w:rPr>
              <w:t>Kontrolu vykonal</w:t>
            </w:r>
            <w:r w:rsidR="009503C9">
              <w:rPr>
                <w:rStyle w:val="Odkaznapoznmkupodiarou"/>
                <w:b/>
                <w:bCs/>
                <w:sz w:val="22"/>
                <w:szCs w:val="22"/>
              </w:rPr>
              <w:footnoteReference w:customMarkFollows="1" w:id="122"/>
              <w:t>2</w:t>
            </w:r>
            <w:r w:rsidRPr="004B5937">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123"/>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lastRenderedPageBreak/>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3" w:name="KZ_43"/>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3B69BD" w:rsidRPr="003B69BD">
              <w:rPr>
                <w:b/>
                <w:bCs/>
                <w:color w:val="FFFFFF"/>
              </w:rPr>
              <w:t>Dodatok po podpise - štandardná ex-post kontrola</w:t>
            </w:r>
          </w:p>
        </w:tc>
      </w:tr>
      <w:bookmarkEnd w:id="43"/>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Moment kontroly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 podpise dodatku - (pokiaľ nebola vykonaná ex-</w:t>
            </w:r>
            <w:proofErr w:type="spellStart"/>
            <w:r w:rsidRPr="00BB2644">
              <w:rPr>
                <w:color w:val="000000"/>
                <w:sz w:val="22"/>
                <w:szCs w:val="22"/>
              </w:rPr>
              <w:t>ante</w:t>
            </w:r>
            <w:proofErr w:type="spellEnd"/>
            <w:r w:rsidRPr="00BB2644">
              <w:rPr>
                <w:color w:val="000000"/>
                <w:sz w:val="22"/>
                <w:szCs w:val="22"/>
              </w:rPr>
              <w:t xml:space="preserve"> kontrola dodatku)</w:t>
            </w:r>
          </w:p>
        </w:tc>
      </w:tr>
      <w:tr w:rsidR="00BB2644" w:rsidRPr="00BB2644" w:rsidTr="00526B68">
        <w:trPr>
          <w:trHeight w:val="1005"/>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dodatok uzavretý na základe rokovacieho konania? (pozn</w:t>
            </w:r>
            <w:r w:rsidR="00526B68">
              <w:rPr>
                <w:color w:val="000000"/>
                <w:sz w:val="22"/>
                <w:szCs w:val="22"/>
              </w:rPr>
              <w:t xml:space="preserve">. </w:t>
            </w:r>
            <w:r w:rsidRPr="00BB2644">
              <w:rPr>
                <w:color w:val="000000"/>
                <w:sz w:val="22"/>
                <w:szCs w:val="22"/>
              </w:rPr>
              <w:t>- ak áno, vyplní sa aj príslušný KZ pre rokovacie konanie)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113951" w:rsidRPr="00BB2644" w:rsidTr="009C68C1">
        <w:trPr>
          <w:trHeight w:val="210"/>
        </w:trPr>
        <w:tc>
          <w:tcPr>
            <w:tcW w:w="3559" w:type="dxa"/>
            <w:gridSpan w:val="2"/>
            <w:shd w:val="clear" w:color="auto" w:fill="auto"/>
            <w:vAlign w:val="center"/>
          </w:tcPr>
          <w:p w:rsidR="00113951" w:rsidRPr="00BB2644" w:rsidRDefault="00113951"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Počet uzavretých dodatkov k zmluve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Poradové </w:t>
            </w:r>
            <w:r w:rsidR="00526B68" w:rsidRPr="00BB2644">
              <w:rPr>
                <w:color w:val="000000"/>
                <w:sz w:val="22"/>
                <w:szCs w:val="22"/>
              </w:rPr>
              <w:t>č</w:t>
            </w:r>
            <w:r w:rsidR="00526B68">
              <w:rPr>
                <w:color w:val="000000"/>
                <w:sz w:val="22"/>
                <w:szCs w:val="22"/>
              </w:rPr>
              <w:t>í</w:t>
            </w:r>
            <w:r w:rsidR="00526B68" w:rsidRPr="00BB2644">
              <w:rPr>
                <w:color w:val="000000"/>
                <w:sz w:val="22"/>
                <w:szCs w:val="22"/>
              </w:rPr>
              <w:t xml:space="preserve">slo </w:t>
            </w:r>
            <w:r w:rsidRPr="00BB2644">
              <w:rPr>
                <w:color w:val="000000"/>
                <w:sz w:val="22"/>
                <w:szCs w:val="22"/>
              </w:rPr>
              <w:t>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786DE9">
        <w:trPr>
          <w:trHeight w:val="929"/>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Stručný popis zmeny v rámci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Pôvodný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cenu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navrhovanej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dodatok k zmluve, ktorá je výsledkom postupu verejného obstarávania,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Nemení sa obsahom dodatku k zmluve podstatným spôsobom pôvodný predmet zákazky?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Nemenia alebo nedopĺňajú sa obsahom dodatku k zmluve podmienky, ktoré by v pôvodnom postupe zadávania zákazky umožnili účasť iných záujemcov alebo uchádzačov, alebo ktoré by umožnili prijať inú ponuku ako pôvodne prijatú ponuku?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Nezvyšuje sa obsahom dodatku k zmluve cena plnenia alebo jeho 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Nemení sa obsahom dodatku ekonomická rovnováha zmluvy v prospech úspešného uchádzača?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7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doplňujúce stavebné práce alebo služby, ktorých potreba vyplynula dodatočne z nepredvídateľných okolností zadané v súlade so zákonom, napr. postupom priameho rokovacieho konania podľa § 58 ods. 1 písm. i) ZVO? Pozn.: Zmluvné podmienky upravené vo všeobecných obchodných podmienkach, založených na medzinárodne uznávaných štandardoch ako FIDIC, EBRD, EIB, podmienky Svetovej banky alebo obdobné všeobecné zmluvné podmienky, ktoré sú súčasťou zmluvy uzavretej s úspešným uchádzačom verejného obstarávania, nie sú nadradené pravidlám a postupom verejného obstarávania v zmysle zákona o verejnom obstarávaní.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znenie dodatku z pohľadu kontroly predmetu jeho zmien,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dodatok k zmluve menil cenu plnenia zákazky alebo jej časti, bol tento postup schválený rozhodnutím Rady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505"/>
        </w:trPr>
        <w:tc>
          <w:tcPr>
            <w:tcW w:w="582" w:type="dxa"/>
            <w:vMerge w:val="restart"/>
            <w:shd w:val="clear" w:color="auto" w:fill="auto"/>
            <w:noWrap/>
            <w:vAlign w:val="center"/>
            <w:hideMark/>
          </w:tcPr>
          <w:p w:rsidR="009B67E5" w:rsidRPr="00BB2644" w:rsidRDefault="009B67E5"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B67E5" w:rsidRPr="00BB2644" w:rsidRDefault="009B67E5" w:rsidP="00BB2644">
            <w:pPr>
              <w:rPr>
                <w:color w:val="000000"/>
                <w:sz w:val="22"/>
                <w:szCs w:val="22"/>
              </w:rPr>
            </w:pPr>
            <w:r w:rsidRPr="00BB2644">
              <w:rPr>
                <w:color w:val="000000"/>
                <w:sz w:val="22"/>
                <w:szCs w:val="22"/>
              </w:rPr>
              <w:t xml:space="preserve">a) Je výsledný dodatok zverejnený v súlade so zákonom o slobodnom prístupe k informáciám? </w:t>
            </w:r>
            <w:r w:rsidRPr="00BB2644">
              <w:rPr>
                <w:color w:val="000000"/>
                <w:sz w:val="22"/>
                <w:szCs w:val="22"/>
              </w:rPr>
              <w:br/>
              <w:t>b) Je znenie dodatku v súlade so závermi vykonanej ex-</w:t>
            </w:r>
            <w:proofErr w:type="spellStart"/>
            <w:r w:rsidRPr="00BB2644">
              <w:rPr>
                <w:color w:val="000000"/>
                <w:sz w:val="22"/>
                <w:szCs w:val="22"/>
              </w:rPr>
              <w:t>ante</w:t>
            </w:r>
            <w:proofErr w:type="spellEnd"/>
            <w:r w:rsidRPr="00BB2644">
              <w:rPr>
                <w:color w:val="000000"/>
                <w:sz w:val="22"/>
                <w:szCs w:val="22"/>
              </w:rPr>
              <w:t xml:space="preserve"> kontroly a dokumentáciou schválenou v rámci tejto ex-</w:t>
            </w:r>
            <w:proofErr w:type="spellStart"/>
            <w:r w:rsidRPr="00BB2644">
              <w:rPr>
                <w:color w:val="000000"/>
                <w:sz w:val="22"/>
                <w:szCs w:val="22"/>
              </w:rPr>
              <w:t>ante</w:t>
            </w:r>
            <w:proofErr w:type="spellEnd"/>
            <w:r w:rsidRPr="00BB2644">
              <w:rPr>
                <w:color w:val="000000"/>
                <w:sz w:val="22"/>
                <w:szCs w:val="22"/>
              </w:rPr>
              <w:t xml:space="preserve"> kontroly?</w:t>
            </w:r>
            <w:r w:rsidRPr="00BB2644">
              <w:rPr>
                <w:color w:val="000000"/>
                <w:sz w:val="22"/>
                <w:szCs w:val="22"/>
              </w:rPr>
              <w:br/>
              <w:t>c) Je dodatok podpísaný oprávnenými osobami?</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r>
      <w:tr w:rsidR="009B67E5" w:rsidRPr="00BB2644" w:rsidTr="00526B68">
        <w:trPr>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FC5F44" w:rsidRPr="00BB2644" w:rsidTr="00526B68">
        <w:trPr>
          <w:trHeight w:val="300"/>
        </w:trPr>
        <w:tc>
          <w:tcPr>
            <w:tcW w:w="582" w:type="dxa"/>
            <w:shd w:val="clear" w:color="auto" w:fill="auto"/>
            <w:noWrap/>
            <w:vAlign w:val="center"/>
          </w:tcPr>
          <w:p w:rsidR="00FC5F44" w:rsidRPr="00BB2644" w:rsidRDefault="00FE44EB" w:rsidP="00BB2644">
            <w:pPr>
              <w:jc w:val="center"/>
              <w:rPr>
                <w:color w:val="000000"/>
                <w:sz w:val="22"/>
                <w:szCs w:val="22"/>
              </w:rPr>
            </w:pPr>
            <w:r>
              <w:rPr>
                <w:color w:val="000000"/>
                <w:sz w:val="22"/>
                <w:szCs w:val="22"/>
              </w:rPr>
              <w:t>11</w:t>
            </w:r>
          </w:p>
        </w:tc>
        <w:tc>
          <w:tcPr>
            <w:tcW w:w="4820" w:type="dxa"/>
            <w:gridSpan w:val="2"/>
            <w:shd w:val="clear" w:color="auto" w:fill="auto"/>
            <w:vAlign w:val="center"/>
          </w:tcPr>
          <w:p w:rsidR="00FC5F44" w:rsidRPr="00BB2644" w:rsidRDefault="00FC5F44" w:rsidP="00BB2644">
            <w:pPr>
              <w:rPr>
                <w:color w:val="000000"/>
                <w:sz w:val="22"/>
                <w:szCs w:val="22"/>
              </w:rPr>
            </w:pPr>
            <w:r>
              <w:rPr>
                <w:color w:val="000000"/>
                <w:sz w:val="22"/>
              </w:rPr>
              <w:t>Prišlo k podstatnému zníženiu rozsahu predmetu zákazky?</w:t>
            </w:r>
          </w:p>
        </w:tc>
        <w:tc>
          <w:tcPr>
            <w:tcW w:w="567" w:type="dxa"/>
            <w:shd w:val="clear" w:color="auto" w:fill="auto"/>
            <w:vAlign w:val="center"/>
          </w:tcPr>
          <w:p w:rsidR="00FC5F44" w:rsidRPr="00BB2644" w:rsidRDefault="00FC5F44" w:rsidP="00BB2644">
            <w:pPr>
              <w:jc w:val="center"/>
              <w:rPr>
                <w:color w:val="000000"/>
                <w:sz w:val="22"/>
                <w:szCs w:val="22"/>
              </w:rPr>
            </w:pPr>
          </w:p>
        </w:tc>
        <w:tc>
          <w:tcPr>
            <w:tcW w:w="567" w:type="dxa"/>
            <w:shd w:val="clear" w:color="auto" w:fill="auto"/>
            <w:vAlign w:val="center"/>
          </w:tcPr>
          <w:p w:rsidR="00FC5F44" w:rsidRPr="00BB2644" w:rsidRDefault="00FC5F44" w:rsidP="00BB2644">
            <w:pPr>
              <w:jc w:val="center"/>
              <w:rPr>
                <w:color w:val="000000"/>
                <w:sz w:val="22"/>
                <w:szCs w:val="22"/>
              </w:rPr>
            </w:pPr>
          </w:p>
        </w:tc>
        <w:tc>
          <w:tcPr>
            <w:tcW w:w="776" w:type="dxa"/>
            <w:shd w:val="clear" w:color="auto" w:fill="auto"/>
            <w:vAlign w:val="center"/>
          </w:tcPr>
          <w:p w:rsidR="00FC5F44" w:rsidRPr="00BB2644" w:rsidRDefault="00FC5F44" w:rsidP="00BB2644">
            <w:pPr>
              <w:jc w:val="center"/>
              <w:rPr>
                <w:color w:val="000000"/>
                <w:sz w:val="22"/>
                <w:szCs w:val="22"/>
              </w:rPr>
            </w:pPr>
          </w:p>
        </w:tc>
        <w:tc>
          <w:tcPr>
            <w:tcW w:w="1775" w:type="dxa"/>
            <w:shd w:val="clear" w:color="auto" w:fill="auto"/>
            <w:vAlign w:val="center"/>
          </w:tcPr>
          <w:p w:rsidR="00FC5F44" w:rsidRPr="00BB2644" w:rsidRDefault="00FC5F44" w:rsidP="00BB2644">
            <w:pPr>
              <w:jc w:val="center"/>
              <w:rPr>
                <w:color w:val="000000"/>
                <w:sz w:val="22"/>
                <w:szCs w:val="22"/>
              </w:rPr>
            </w:pPr>
          </w:p>
        </w:tc>
      </w:tr>
      <w:tr w:rsidR="009B67E5" w:rsidRPr="00BB2644" w:rsidTr="009B67E5">
        <w:trPr>
          <w:trHeight w:val="845"/>
        </w:trPr>
        <w:tc>
          <w:tcPr>
            <w:tcW w:w="582" w:type="dxa"/>
            <w:vMerge w:val="restart"/>
            <w:shd w:val="clear" w:color="auto" w:fill="auto"/>
            <w:noWrap/>
            <w:vAlign w:val="center"/>
          </w:tcPr>
          <w:p w:rsidR="009B67E5" w:rsidRPr="00BB2644" w:rsidRDefault="009B67E5" w:rsidP="00BB2644">
            <w:pPr>
              <w:jc w:val="center"/>
              <w:rPr>
                <w:color w:val="000000"/>
                <w:sz w:val="22"/>
                <w:szCs w:val="22"/>
              </w:rPr>
            </w:pPr>
            <w:r>
              <w:rPr>
                <w:color w:val="000000"/>
                <w:sz w:val="22"/>
                <w:szCs w:val="22"/>
              </w:rPr>
              <w:t>12</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lastRenderedPageBreak/>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24"/>
              <w:t>[1]</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125"/>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126"/>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5C249D" w:rsidRDefault="005C249D" w:rsidP="004C271B">
      <w:pPr>
        <w:rPr>
          <w:sz w:val="18"/>
        </w:rPr>
      </w:pPr>
    </w:p>
    <w:p w:rsidR="005C249D" w:rsidRPr="005C249D" w:rsidRDefault="005C249D" w:rsidP="005C249D">
      <w:pPr>
        <w:rPr>
          <w:sz w:val="18"/>
        </w:rPr>
      </w:pPr>
    </w:p>
    <w:p w:rsidR="005C249D" w:rsidRPr="005C249D" w:rsidRDefault="005C249D" w:rsidP="005C249D">
      <w:pPr>
        <w:rPr>
          <w:sz w:val="18"/>
        </w:rPr>
      </w:pPr>
    </w:p>
    <w:p w:rsidR="005C249D" w:rsidRPr="005C249D" w:rsidRDefault="005C249D" w:rsidP="005C249D">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Default="005C249D" w:rsidP="005C249D">
      <w:pPr>
        <w:rPr>
          <w:sz w:val="18"/>
        </w:rPr>
      </w:pPr>
    </w:p>
    <w:p w:rsidR="005C249D" w:rsidRPr="005C249D" w:rsidRDefault="005C249D" w:rsidP="005C249D">
      <w:pPr>
        <w:rPr>
          <w:sz w:val="18"/>
        </w:rPr>
      </w:pPr>
    </w:p>
    <w:p w:rsidR="005C249D" w:rsidRPr="005C249D" w:rsidRDefault="005C249D" w:rsidP="005C249D">
      <w:pPr>
        <w:rPr>
          <w:sz w:val="18"/>
        </w:rPr>
      </w:pPr>
    </w:p>
    <w:p w:rsidR="005C249D" w:rsidRPr="005C249D" w:rsidRDefault="005C249D" w:rsidP="005C249D">
      <w:pPr>
        <w:rPr>
          <w:sz w:val="18"/>
        </w:rPr>
      </w:pPr>
    </w:p>
    <w:p w:rsidR="005C249D" w:rsidRDefault="005C249D" w:rsidP="005C249D">
      <w:pPr>
        <w:rPr>
          <w:sz w:val="18"/>
        </w:rPr>
      </w:pPr>
    </w:p>
    <w:p w:rsidR="00BB2644" w:rsidRPr="005C249D" w:rsidRDefault="005C249D" w:rsidP="00921128">
      <w:pPr>
        <w:tabs>
          <w:tab w:val="left" w:pos="5025"/>
        </w:tabs>
        <w:rPr>
          <w:sz w:val="18"/>
        </w:rPr>
      </w:pPr>
      <w:r>
        <w:rPr>
          <w:sz w:val="18"/>
        </w:rPr>
        <w:tab/>
      </w:r>
    </w:p>
    <w:sectPr w:rsidR="00BB2644" w:rsidRPr="005C249D" w:rsidSect="00B5079A">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3BB8" w:rsidRDefault="006E3BB8" w:rsidP="00B948E0">
      <w:r>
        <w:separator/>
      </w:r>
    </w:p>
  </w:endnote>
  <w:endnote w:type="continuationSeparator" w:id="0">
    <w:p w:rsidR="006E3BB8" w:rsidRDefault="006E3BB8"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03C9" w:rsidRDefault="009503C9" w:rsidP="00627EA3">
    <w:pPr>
      <w:pStyle w:val="Pta"/>
      <w:jc w:val="right"/>
    </w:pPr>
    <w:r>
      <w:rPr>
        <w:noProof/>
      </w:rPr>
      <mc:AlternateContent>
        <mc:Choice Requires="wps">
          <w:drawing>
            <wp:anchor distT="0" distB="0" distL="114300" distR="114300" simplePos="0" relativeHeight="251657216" behindDoc="0" locked="0" layoutInCell="1" allowOverlap="1" wp14:anchorId="372414C8" wp14:editId="7E3E07F5">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C51F2E6"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" strokecolor="#8064a2 [3207]" strokeweight="3pt">
              <v:shadow on="t" color="black" opacity="22937f" origin=",.5" offset="0,.63889mm"/>
              <o:lock v:ext="edit" shapetype="f"/>
            </v:line>
          </w:pict>
        </mc:Fallback>
      </mc:AlternateContent>
    </w:r>
    <w:r>
      <w:t xml:space="preserve"> </w:t>
    </w:r>
  </w:p>
  <w:p w:rsidR="009503C9" w:rsidRDefault="009503C9">
    <w:pPr>
      <w:pStyle w:val="Pta"/>
      <w:jc w:val="right"/>
    </w:pPr>
    <w:r>
      <w:rPr>
        <w:noProof/>
      </w:rPr>
      <w:drawing>
        <wp:anchor distT="0" distB="0" distL="114300" distR="114300" simplePos="0" relativeHeight="251658240" behindDoc="1" locked="0" layoutInCell="1" allowOverlap="1" wp14:anchorId="2CC430E6" wp14:editId="7D94BACC">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3"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sidR="0063337A">
      <w:rPr>
        <w:noProof/>
      </w:rPr>
      <w:t>2</w:t>
    </w:r>
    <w:r>
      <w:fldChar w:fldCharType="end"/>
    </w:r>
  </w:p>
  <w:p w:rsidR="009503C9" w:rsidRPr="00627EA3" w:rsidRDefault="009503C9" w:rsidP="00627EA3">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03C9" w:rsidRPr="00350AAD" w:rsidRDefault="009503C9" w:rsidP="00350AAD">
    <w:pPr>
      <w:tabs>
        <w:tab w:val="center" w:pos="4536"/>
        <w:tab w:val="right" w:pos="9072"/>
      </w:tabs>
      <w:jc w:val="right"/>
    </w:pPr>
    <w:r w:rsidRPr="00350AAD">
      <w:rPr>
        <w:noProof/>
      </w:rPr>
      <mc:AlternateContent>
        <mc:Choice Requires="wps">
          <w:drawing>
            <wp:anchor distT="0" distB="0" distL="114300" distR="114300" simplePos="0" relativeHeight="251659264" behindDoc="0" locked="0" layoutInCell="1" allowOverlap="1" wp14:anchorId="692517DD" wp14:editId="4F11669B">
              <wp:simplePos x="0" y="0"/>
              <wp:positionH relativeFrom="column">
                <wp:posOffset>-4445</wp:posOffset>
              </wp:positionH>
              <wp:positionV relativeFrom="paragraph">
                <wp:posOffset>151130</wp:posOffset>
              </wp:positionV>
              <wp:extent cx="5762625" cy="9525"/>
              <wp:effectExtent l="57150" t="38100" r="47625" b="85725"/>
              <wp:wrapNone/>
              <wp:docPr id="10" name="Rovná spojnica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1406120" id="Rovná spojnica 10"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" strokecolor="#8064a2" strokeweight="3pt">
              <v:shadow on="t" color="black" opacity="22937f" origin=",.5" offset="0,.63889mm"/>
              <o:lock v:ext="edit" shapetype="f"/>
            </v:line>
          </w:pict>
        </mc:Fallback>
      </mc:AlternateContent>
    </w:r>
    <w:r w:rsidRPr="00350AAD">
      <w:t xml:space="preserve"> </w:t>
    </w:r>
  </w:p>
  <w:p w:rsidR="009503C9" w:rsidRPr="00350AAD" w:rsidRDefault="009503C9" w:rsidP="00350AAD">
    <w:pPr>
      <w:tabs>
        <w:tab w:val="center" w:pos="4536"/>
        <w:tab w:val="right" w:pos="9072"/>
      </w:tabs>
      <w:jc w:val="right"/>
    </w:pPr>
    <w:r w:rsidRPr="00350AAD">
      <w:rPr>
        <w:noProof/>
      </w:rPr>
      <w:drawing>
        <wp:anchor distT="0" distB="0" distL="114300" distR="114300" simplePos="0" relativeHeight="251660288" behindDoc="1" locked="0" layoutInCell="1" allowOverlap="1" wp14:anchorId="699A22AB" wp14:editId="5930FC92">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11"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0AAD">
      <w:t xml:space="preserve">Strana </w:t>
    </w:r>
    <w:r w:rsidRPr="00350AAD">
      <w:fldChar w:fldCharType="begin"/>
    </w:r>
    <w:r w:rsidRPr="00350AAD">
      <w:instrText>PAGE   \* MERGEFORMAT</w:instrText>
    </w:r>
    <w:r w:rsidRPr="00350AAD">
      <w:fldChar w:fldCharType="separate"/>
    </w:r>
    <w:r w:rsidR="0063337A">
      <w:rPr>
        <w:noProof/>
      </w:rPr>
      <w:t>1</w:t>
    </w:r>
    <w:r w:rsidRPr="00350AAD">
      <w:fldChar w:fldCharType="end"/>
    </w:r>
  </w:p>
  <w:p w:rsidR="009503C9" w:rsidRPr="00350AAD" w:rsidRDefault="009503C9" w:rsidP="00350AAD">
    <w:pPr>
      <w:tabs>
        <w:tab w:val="center" w:pos="4536"/>
        <w:tab w:val="right" w:pos="9072"/>
      </w:tabs>
    </w:pPr>
  </w:p>
  <w:p w:rsidR="009503C9" w:rsidRPr="00350AAD" w:rsidRDefault="009503C9" w:rsidP="00350A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3BB8" w:rsidRDefault="006E3BB8" w:rsidP="00B948E0">
      <w:r>
        <w:separator/>
      </w:r>
    </w:p>
  </w:footnote>
  <w:footnote w:type="continuationSeparator" w:id="0">
    <w:p w:rsidR="006E3BB8" w:rsidRDefault="006E3BB8" w:rsidP="00B948E0">
      <w:r>
        <w:continuationSeparator/>
      </w:r>
    </w:p>
  </w:footnote>
  <w:footnote w:id="1">
    <w:p w:rsidR="009503C9" w:rsidRDefault="009503C9"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(v opačnom prípade je RO oprávnený tento výrok odstrániť alebo uviesť neuplatňuje sa). Ak je výrok povinným údajom, uvádza sa </w:t>
      </w:r>
      <w:r w:rsidR="005C249D" w:rsidRPr="002D20F9">
        <w:rPr>
          <w:u w:val="single"/>
        </w:rPr>
        <w:t>pri každej osobe osobitne</w:t>
      </w:r>
      <w:r w:rsidR="005C249D">
        <w:t>.</w:t>
      </w:r>
      <w:r>
        <w:t xml:space="preserve"> </w:t>
      </w:r>
    </w:p>
    <w:p w:rsidR="009503C9" w:rsidRDefault="009503C9" w:rsidP="005809AF">
      <w:pPr>
        <w:pStyle w:val="Textpoznmkypodiarou"/>
      </w:pPr>
    </w:p>
  </w:footnote>
  <w:footnote w:id="2">
    <w:p w:rsidR="009503C9" w:rsidRDefault="009503C9"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
    <w:p w:rsidR="009503C9" w:rsidRDefault="009503C9"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
    <w:p w:rsidR="009503C9" w:rsidRDefault="009503C9"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(v opačnom prípade je RO oprávnený tento výrok odstrániť alebo uviesť neuplatňuje sa). Ak je výrok povinným údajom, uvádza sa </w:t>
      </w:r>
      <w:r w:rsidR="005C249D" w:rsidRPr="002D20F9">
        <w:rPr>
          <w:u w:val="single"/>
        </w:rPr>
        <w:t>pri každej osobe osobitne</w:t>
      </w:r>
      <w:r w:rsidR="005C249D">
        <w:t>.</w:t>
      </w:r>
      <w:r>
        <w:t xml:space="preserve"> </w:t>
      </w:r>
    </w:p>
    <w:p w:rsidR="009503C9" w:rsidRDefault="009503C9" w:rsidP="005809AF">
      <w:pPr>
        <w:pStyle w:val="Textpoznmkypodiarou"/>
      </w:pPr>
    </w:p>
  </w:footnote>
  <w:footnote w:id="5">
    <w:p w:rsidR="009503C9" w:rsidRDefault="009503C9"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
    <w:p w:rsidR="009503C9" w:rsidRDefault="009503C9"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
    <w:p w:rsidR="009503C9" w:rsidRDefault="009503C9"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(v opačnom prípade je RO oprávnený tento výrok odstrániť alebo uviesť neuplatňuje sa). Ak je výrok povinným údajom, uvádza sa </w:t>
      </w:r>
      <w:r w:rsidR="005C249D" w:rsidRPr="002D20F9">
        <w:rPr>
          <w:u w:val="single"/>
        </w:rPr>
        <w:t>pri každej osobe osobitne</w:t>
      </w:r>
      <w:r w:rsidR="005C249D">
        <w:t xml:space="preserve">. </w:t>
      </w:r>
      <w:r>
        <w:t xml:space="preserve"> </w:t>
      </w:r>
    </w:p>
    <w:p w:rsidR="009503C9" w:rsidRDefault="009503C9" w:rsidP="009503C9">
      <w:pPr>
        <w:pStyle w:val="Textpoznmkypodiarou"/>
      </w:pPr>
    </w:p>
  </w:footnote>
  <w:footnote w:id="8">
    <w:p w:rsidR="009503C9" w:rsidRDefault="009503C9"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
    <w:p w:rsidR="009503C9" w:rsidRDefault="009503C9"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
    <w:p w:rsidR="009503C9" w:rsidRDefault="009503C9"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(v opačnom prípade je RO oprávnený tento výrok odstrániť alebo uviesť neuplatňuje sa). Ak je výrok povinným údajom, uvádza sa </w:t>
      </w:r>
      <w:r w:rsidR="005C249D" w:rsidRPr="002D20F9">
        <w:rPr>
          <w:u w:val="single"/>
        </w:rPr>
        <w:t>pri každej osobe osobitne</w:t>
      </w:r>
      <w:r w:rsidR="005C249D">
        <w:t xml:space="preserve">. </w:t>
      </w:r>
      <w:r>
        <w:t xml:space="preserve"> </w:t>
      </w:r>
    </w:p>
    <w:p w:rsidR="009503C9" w:rsidRDefault="009503C9" w:rsidP="009503C9">
      <w:pPr>
        <w:pStyle w:val="Textpoznmkypodiarou"/>
      </w:pPr>
    </w:p>
  </w:footnote>
  <w:footnote w:id="11">
    <w:p w:rsidR="009503C9" w:rsidRDefault="009503C9"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
    <w:p w:rsidR="009503C9" w:rsidRDefault="009503C9"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3">
    <w:p w:rsidR="009503C9" w:rsidRDefault="009503C9"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(v opačnom prípade je RO oprávnený tento výrok odstrániť alebo uviesť neuplatňuje sa). Ak je výrok povinným údajom, uvádza sa </w:t>
      </w:r>
      <w:r w:rsidR="005C249D" w:rsidRPr="002D20F9">
        <w:rPr>
          <w:u w:val="single"/>
        </w:rPr>
        <w:t>pri každej osobe osobitne</w:t>
      </w:r>
      <w:r w:rsidR="005C249D">
        <w:t>.</w:t>
      </w:r>
    </w:p>
    <w:p w:rsidR="009503C9" w:rsidRDefault="009503C9" w:rsidP="009503C9">
      <w:pPr>
        <w:pStyle w:val="Textpoznmkypodiarou"/>
      </w:pPr>
    </w:p>
  </w:footnote>
  <w:footnote w:id="14">
    <w:p w:rsidR="009503C9" w:rsidRDefault="009503C9"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5">
    <w:p w:rsidR="009503C9" w:rsidRDefault="009503C9"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6">
    <w:p w:rsidR="009503C9" w:rsidRDefault="009503C9"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(v opačnom prípade je RO oprávnený tento výrok odstrániť alebo uviesť neuplatňuje sa). Ak je výrok povinným údajom, uvádza sa </w:t>
      </w:r>
      <w:r w:rsidR="005C249D" w:rsidRPr="002D20F9">
        <w:rPr>
          <w:u w:val="single"/>
        </w:rPr>
        <w:t>pri každej osobe osobitne</w:t>
      </w:r>
      <w:r w:rsidR="005C249D">
        <w:t>.</w:t>
      </w:r>
    </w:p>
    <w:p w:rsidR="009503C9" w:rsidRDefault="009503C9" w:rsidP="009503C9">
      <w:pPr>
        <w:pStyle w:val="Textpoznmkypodiarou"/>
      </w:pPr>
    </w:p>
  </w:footnote>
  <w:footnote w:id="17">
    <w:p w:rsidR="009503C9" w:rsidRDefault="009503C9"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p w:rsidR="009503C9" w:rsidDel="009503C9" w:rsidRDefault="009503C9" w:rsidP="00C35C73">
      <w:pPr>
        <w:pStyle w:val="Textpoznmkypodiarou"/>
        <w:rPr>
          <w:del w:id="7" w:author="Autor"/>
        </w:rPr>
      </w:pPr>
    </w:p>
  </w:footnote>
  <w:footnote w:id="18">
    <w:p w:rsidR="009503C9" w:rsidRDefault="009503C9"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9">
    <w:p w:rsidR="009503C9" w:rsidRDefault="009503C9"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(v opačnom prípade je RO oprávnený tento výrok odstrániť alebo uviesť neuplatňuje sa). Ak je výrok povinným údajom, uvádza sa </w:t>
      </w:r>
      <w:r w:rsidR="005C249D" w:rsidRPr="002D20F9">
        <w:rPr>
          <w:u w:val="single"/>
        </w:rPr>
        <w:t>pri každej osobe osobitne</w:t>
      </w:r>
      <w:r w:rsidR="005C249D">
        <w:t xml:space="preserve">. </w:t>
      </w:r>
      <w:r>
        <w:t xml:space="preserve"> </w:t>
      </w:r>
    </w:p>
    <w:p w:rsidR="009503C9" w:rsidRDefault="009503C9" w:rsidP="009503C9">
      <w:pPr>
        <w:pStyle w:val="Textpoznmkypodiarou"/>
      </w:pPr>
    </w:p>
  </w:footnote>
  <w:footnote w:id="20">
    <w:p w:rsidR="009503C9" w:rsidRDefault="009503C9"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1">
    <w:p w:rsidR="009503C9" w:rsidRDefault="009503C9"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2">
    <w:p w:rsidR="009503C9" w:rsidRDefault="009503C9"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(v opačnom prípade je RO oprávnený tento výrok odstrániť alebo uviesť neuplatňuje sa). Ak je výrok povinným údajom, uvádza sa </w:t>
      </w:r>
      <w:r w:rsidR="005C249D" w:rsidRPr="002D20F9">
        <w:rPr>
          <w:u w:val="single"/>
        </w:rPr>
        <w:t>pri každej osobe osobitne</w:t>
      </w:r>
      <w:r w:rsidR="005C249D">
        <w:t xml:space="preserve">. </w:t>
      </w:r>
      <w:r>
        <w:t xml:space="preserve"> </w:t>
      </w:r>
    </w:p>
    <w:p w:rsidR="009503C9" w:rsidRDefault="009503C9" w:rsidP="009503C9">
      <w:pPr>
        <w:pStyle w:val="Textpoznmkypodiarou"/>
      </w:pPr>
    </w:p>
  </w:footnote>
  <w:footnote w:id="23">
    <w:p w:rsidR="009503C9" w:rsidRDefault="009503C9"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4">
    <w:p w:rsidR="009503C9" w:rsidRDefault="009503C9"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5">
    <w:p w:rsidR="009503C9" w:rsidRDefault="009503C9"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(v opačnom prípade je RO oprávnený tento výrok odstrániť alebo uviesť neuplatňuje sa). Ak je výrok povinným údajom, uvádza sa </w:t>
      </w:r>
      <w:r w:rsidR="005C249D" w:rsidRPr="002D20F9">
        <w:rPr>
          <w:u w:val="single"/>
        </w:rPr>
        <w:t>pri každej osobe osobitne</w:t>
      </w:r>
      <w:r w:rsidR="005C249D">
        <w:t xml:space="preserve">. </w:t>
      </w:r>
      <w:r>
        <w:t xml:space="preserve"> </w:t>
      </w:r>
    </w:p>
    <w:p w:rsidR="009503C9" w:rsidRDefault="009503C9" w:rsidP="009503C9">
      <w:pPr>
        <w:pStyle w:val="Textpoznmkypodiarou"/>
      </w:pPr>
    </w:p>
  </w:footnote>
  <w:footnote w:id="26">
    <w:p w:rsidR="009503C9" w:rsidRDefault="009503C9" w:rsidP="0084011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7">
    <w:p w:rsidR="009503C9" w:rsidRDefault="009503C9" w:rsidP="0084011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8">
    <w:p w:rsidR="009503C9" w:rsidRDefault="009503C9"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(v opačnom prípade je RO oprávnený tento výrok odstrániť alebo uviesť neuplatňuje sa). Ak je výrok povinným údajom, uvádza sa </w:t>
      </w:r>
      <w:r w:rsidR="005C249D" w:rsidRPr="002D20F9">
        <w:rPr>
          <w:u w:val="single"/>
        </w:rPr>
        <w:t>pri každej osobe osobitne</w:t>
      </w:r>
      <w:r w:rsidR="005C249D">
        <w:t>.</w:t>
      </w:r>
      <w:r>
        <w:t xml:space="preserve"> </w:t>
      </w:r>
    </w:p>
    <w:p w:rsidR="009503C9" w:rsidRDefault="009503C9" w:rsidP="009503C9">
      <w:pPr>
        <w:pStyle w:val="Textpoznmkypodiarou"/>
      </w:pPr>
    </w:p>
  </w:footnote>
  <w:footnote w:id="29">
    <w:p w:rsidR="009503C9" w:rsidRDefault="009503C9" w:rsidP="004E2338">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0">
    <w:p w:rsidR="009503C9" w:rsidRDefault="009503C9" w:rsidP="004E2338">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1">
    <w:p w:rsidR="009503C9" w:rsidRDefault="009503C9"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(v opačnom prípade je RO oprávnený tento výrok odstrániť alebo uviesť neuplatňuje sa). Ak je výrok povinným údajom, uvádza sa </w:t>
      </w:r>
      <w:r w:rsidR="005C249D" w:rsidRPr="002D20F9">
        <w:rPr>
          <w:u w:val="single"/>
        </w:rPr>
        <w:t>pri každej osobe osobitne</w:t>
      </w:r>
      <w:r w:rsidR="005C249D">
        <w:t>.</w:t>
      </w:r>
    </w:p>
    <w:p w:rsidR="009503C9" w:rsidRDefault="009503C9" w:rsidP="009503C9">
      <w:pPr>
        <w:pStyle w:val="Textpoznmkypodiarou"/>
      </w:pPr>
    </w:p>
  </w:footnote>
  <w:footnote w:id="32">
    <w:p w:rsidR="009503C9" w:rsidRDefault="009503C9" w:rsidP="00E92290">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3">
    <w:p w:rsidR="009503C9" w:rsidRDefault="009503C9" w:rsidP="00E92290">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4">
    <w:p w:rsidR="009503C9" w:rsidRDefault="009503C9"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(v opačnom prípade je RO oprávnený tento výrok odstrániť alebo uviesť neuplatňuje sa). Ak je výrok povinným údajom, uvádza sa </w:t>
      </w:r>
      <w:r w:rsidR="005C249D" w:rsidRPr="002D20F9">
        <w:rPr>
          <w:u w:val="single"/>
        </w:rPr>
        <w:t>pri každej osobe osobitne</w:t>
      </w:r>
      <w:r w:rsidR="005C249D">
        <w:t>.</w:t>
      </w:r>
      <w:r>
        <w:t xml:space="preserve"> </w:t>
      </w:r>
    </w:p>
    <w:p w:rsidR="009503C9" w:rsidRDefault="009503C9" w:rsidP="009503C9">
      <w:pPr>
        <w:pStyle w:val="Textpoznmkypodiarou"/>
      </w:pPr>
    </w:p>
  </w:footnote>
  <w:footnote w:id="35">
    <w:p w:rsidR="009503C9" w:rsidRDefault="009503C9" w:rsidP="00A200F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6">
    <w:p w:rsidR="009503C9" w:rsidRDefault="009503C9" w:rsidP="00A200F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7">
    <w:p w:rsidR="009503C9" w:rsidRDefault="009503C9"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(v opačnom prípade je RO oprávnený tento výrok odstrániť alebo uviesť neuplatňuje sa). Ak je výrok povinným údajom, uvádza sa </w:t>
      </w:r>
      <w:r w:rsidR="005C249D" w:rsidRPr="002D20F9">
        <w:rPr>
          <w:u w:val="single"/>
        </w:rPr>
        <w:t>pri každej osobe osobitne</w:t>
      </w:r>
      <w:r w:rsidR="005C249D">
        <w:t>.</w:t>
      </w:r>
      <w:r>
        <w:t xml:space="preserve"> </w:t>
      </w:r>
    </w:p>
    <w:p w:rsidR="009503C9" w:rsidRDefault="009503C9" w:rsidP="009503C9">
      <w:pPr>
        <w:pStyle w:val="Textpoznmkypodiarou"/>
      </w:pPr>
    </w:p>
  </w:footnote>
  <w:footnote w:id="38">
    <w:p w:rsidR="009503C9" w:rsidRDefault="009503C9"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9">
    <w:p w:rsidR="009503C9" w:rsidRDefault="009503C9"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0">
    <w:p w:rsidR="009503C9" w:rsidRDefault="009503C9"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(v opačnom prípade je RO oprávnený tento výrok odstrániť alebo uviesť neuplatňuje sa). Ak je výrok povinným údajom, uvádza sa </w:t>
      </w:r>
      <w:r w:rsidR="005C249D" w:rsidRPr="002D20F9">
        <w:rPr>
          <w:u w:val="single"/>
        </w:rPr>
        <w:t>pri každej osobe osobitne</w:t>
      </w:r>
      <w:r w:rsidR="005C249D">
        <w:t>.</w:t>
      </w:r>
    </w:p>
    <w:p w:rsidR="009503C9" w:rsidRDefault="009503C9" w:rsidP="009503C9">
      <w:pPr>
        <w:pStyle w:val="Textpoznmkypodiarou"/>
      </w:pPr>
    </w:p>
  </w:footnote>
  <w:footnote w:id="41">
    <w:p w:rsidR="009503C9" w:rsidRDefault="009503C9"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2">
    <w:p w:rsidR="009503C9" w:rsidRDefault="009503C9"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r>
        <w:t>3</w:t>
      </w:r>
    </w:p>
  </w:footnote>
  <w:footnote w:id="43">
    <w:p w:rsidR="009503C9" w:rsidRDefault="009503C9"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(v opačnom prípade je RO oprávnený tento výrok odstrániť alebo uviesť neuplatňuje sa). Ak je výrok povinným údajom, uvádza sa </w:t>
      </w:r>
      <w:r w:rsidR="005C249D" w:rsidRPr="002D20F9">
        <w:rPr>
          <w:u w:val="single"/>
        </w:rPr>
        <w:t>pri každej osobe osobitne</w:t>
      </w:r>
      <w:r w:rsidR="005C249D">
        <w:t xml:space="preserve">. </w:t>
      </w:r>
      <w:r>
        <w:t xml:space="preserve"> </w:t>
      </w:r>
    </w:p>
    <w:p w:rsidR="009503C9" w:rsidRDefault="009503C9" w:rsidP="009503C9">
      <w:pPr>
        <w:pStyle w:val="Textpoznmkypodiarou"/>
      </w:pPr>
    </w:p>
  </w:footnote>
  <w:footnote w:id="44">
    <w:p w:rsidR="009503C9" w:rsidRDefault="009503C9"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5">
    <w:p w:rsidR="009503C9" w:rsidRDefault="009503C9"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6">
    <w:p w:rsidR="009503C9" w:rsidRDefault="009503C9"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(v opačnom prípade je RO oprávnený tento výrok odstrániť alebo uviesť neuplatňuje sa). Ak je výrok povinným údajom, uvádza sa </w:t>
      </w:r>
      <w:r w:rsidR="005C249D" w:rsidRPr="002D20F9">
        <w:rPr>
          <w:u w:val="single"/>
        </w:rPr>
        <w:t>pri každej osobe osobitne</w:t>
      </w:r>
      <w:r w:rsidR="005C249D">
        <w:t xml:space="preserve">. </w:t>
      </w:r>
      <w:r>
        <w:t xml:space="preserve"> </w:t>
      </w:r>
    </w:p>
    <w:p w:rsidR="009503C9" w:rsidRDefault="009503C9" w:rsidP="009503C9">
      <w:pPr>
        <w:pStyle w:val="Textpoznmkypodiarou"/>
      </w:pPr>
    </w:p>
  </w:footnote>
  <w:footnote w:id="47">
    <w:p w:rsidR="009503C9" w:rsidRDefault="009503C9"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8">
    <w:p w:rsidR="009503C9" w:rsidRDefault="009503C9"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9">
    <w:p w:rsidR="009503C9" w:rsidRDefault="009503C9"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(v opačnom prípade je RO oprávnený tento výrok odstrániť alebo uviesť neuplatňuje sa). Ak je výrok povinným údajom, uvádza sa </w:t>
      </w:r>
      <w:r w:rsidR="005C249D" w:rsidRPr="002D20F9">
        <w:rPr>
          <w:u w:val="single"/>
        </w:rPr>
        <w:t>pri každej osobe osobitne</w:t>
      </w:r>
      <w:r w:rsidR="005C249D">
        <w:t>.</w:t>
      </w:r>
      <w:r>
        <w:t xml:space="preserve"> </w:t>
      </w:r>
    </w:p>
    <w:p w:rsidR="009503C9" w:rsidRDefault="009503C9" w:rsidP="009503C9">
      <w:pPr>
        <w:pStyle w:val="Textpoznmkypodiarou"/>
      </w:pPr>
    </w:p>
  </w:footnote>
  <w:footnote w:id="50">
    <w:p w:rsidR="009503C9" w:rsidRDefault="009503C9"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1">
    <w:p w:rsidR="009503C9" w:rsidRDefault="009503C9"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2">
    <w:p w:rsidR="009503C9" w:rsidRDefault="009503C9"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(v opačnom prípade je RO oprávnený tento výrok odstrániť alebo uviesť neuplatňuje sa). Ak je výrok povinným údajom, uvádza sa </w:t>
      </w:r>
      <w:r w:rsidR="005C249D" w:rsidRPr="002D20F9">
        <w:rPr>
          <w:u w:val="single"/>
        </w:rPr>
        <w:t>pri každej osobe osobitne</w:t>
      </w:r>
      <w:r w:rsidR="005C249D">
        <w:t xml:space="preserve">. </w:t>
      </w:r>
      <w:r>
        <w:t xml:space="preserve"> </w:t>
      </w:r>
    </w:p>
    <w:p w:rsidR="009503C9" w:rsidRDefault="009503C9" w:rsidP="009503C9">
      <w:pPr>
        <w:pStyle w:val="Textpoznmkypodiarou"/>
      </w:pPr>
    </w:p>
  </w:footnote>
  <w:footnote w:id="53">
    <w:p w:rsidR="009503C9" w:rsidRDefault="009503C9"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4">
    <w:p w:rsidR="009503C9" w:rsidRDefault="009503C9"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5">
    <w:p w:rsidR="009503C9" w:rsidRDefault="009503C9"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(v opačnom prípade je RO oprávnený tento výrok odstrániť alebo uviesť neuplatňuje sa). Ak je výrok povinným údajom, uvádza sa </w:t>
      </w:r>
      <w:r w:rsidR="005C249D" w:rsidRPr="002D20F9">
        <w:rPr>
          <w:u w:val="single"/>
        </w:rPr>
        <w:t>pri každej osobe osobitne</w:t>
      </w:r>
      <w:r w:rsidR="005C249D">
        <w:t xml:space="preserve">. </w:t>
      </w:r>
      <w:r>
        <w:t xml:space="preserve"> </w:t>
      </w:r>
    </w:p>
    <w:p w:rsidR="009503C9" w:rsidRDefault="009503C9" w:rsidP="009503C9">
      <w:pPr>
        <w:pStyle w:val="Textpoznmkypodiarou"/>
      </w:pPr>
    </w:p>
  </w:footnote>
  <w:footnote w:id="56">
    <w:p w:rsidR="009503C9" w:rsidRDefault="009503C9"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7">
    <w:p w:rsidR="009503C9" w:rsidRDefault="009503C9"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8">
    <w:p w:rsidR="009503C9" w:rsidRDefault="009503C9"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(v opačnom prípade je RO oprávnený tento výrok odstrániť alebo uviesť neuplatňuje sa). Ak je výrok povinným údajom, uvádza sa </w:t>
      </w:r>
      <w:r w:rsidR="005C249D" w:rsidRPr="002D20F9">
        <w:rPr>
          <w:u w:val="single"/>
        </w:rPr>
        <w:t>pri každej osobe osobitne</w:t>
      </w:r>
      <w:r w:rsidR="005C249D">
        <w:t>.</w:t>
      </w:r>
      <w:r>
        <w:t xml:space="preserve"> </w:t>
      </w:r>
    </w:p>
    <w:p w:rsidR="009503C9" w:rsidRDefault="009503C9" w:rsidP="009503C9">
      <w:pPr>
        <w:pStyle w:val="Textpoznmkypodiarou"/>
      </w:pPr>
    </w:p>
  </w:footnote>
  <w:footnote w:id="59">
    <w:p w:rsidR="009503C9" w:rsidRDefault="009503C9"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0">
    <w:p w:rsidR="009503C9" w:rsidRDefault="009503C9"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1">
    <w:p w:rsidR="009503C9" w:rsidRDefault="009503C9"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(v opačnom prípade je RO oprávnený tento výrok odstrániť alebo uviesť neuplatňuje sa). Ak je výrok povinným údajom, uvádza sa </w:t>
      </w:r>
      <w:r w:rsidR="005C249D" w:rsidRPr="002D20F9">
        <w:rPr>
          <w:u w:val="single"/>
        </w:rPr>
        <w:t>pri každej osobe osobitne</w:t>
      </w:r>
      <w:r w:rsidR="005C249D">
        <w:t>.</w:t>
      </w:r>
      <w:r>
        <w:t xml:space="preserve"> </w:t>
      </w:r>
    </w:p>
    <w:p w:rsidR="009503C9" w:rsidRDefault="009503C9" w:rsidP="009503C9">
      <w:pPr>
        <w:pStyle w:val="Textpoznmkypodiarou"/>
      </w:pPr>
    </w:p>
  </w:footnote>
  <w:footnote w:id="62">
    <w:p w:rsidR="009503C9" w:rsidRDefault="009503C9"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3">
    <w:p w:rsidR="009503C9" w:rsidRDefault="009503C9"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4">
    <w:p w:rsidR="009503C9" w:rsidRDefault="009503C9"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(v opačnom prípade je RO oprávnený tento výrok odstrániť alebo uviesť neuplatňuje sa). Ak je výrok povinným údajom, uvádza sa </w:t>
      </w:r>
      <w:r w:rsidR="005C249D" w:rsidRPr="002D20F9">
        <w:rPr>
          <w:u w:val="single"/>
        </w:rPr>
        <w:t>pri každej osobe osobitne</w:t>
      </w:r>
      <w:r w:rsidR="005C249D">
        <w:t xml:space="preserve">. </w:t>
      </w:r>
      <w:r>
        <w:t xml:space="preserve"> </w:t>
      </w:r>
    </w:p>
    <w:p w:rsidR="009503C9" w:rsidRDefault="009503C9" w:rsidP="009503C9">
      <w:pPr>
        <w:pStyle w:val="Textpoznmkypodiarou"/>
      </w:pPr>
    </w:p>
  </w:footnote>
  <w:footnote w:id="65">
    <w:p w:rsidR="009503C9" w:rsidRDefault="009503C9"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6">
    <w:p w:rsidR="009503C9" w:rsidRDefault="009503C9"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7">
    <w:p w:rsidR="009503C9" w:rsidRDefault="009503C9"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(v opačnom prípade je RO oprávnený tento výrok odstrániť alebo uviesť neuplatňuje sa). Ak je výrok povinným údajom, uvádza sa </w:t>
      </w:r>
      <w:r w:rsidR="005C249D" w:rsidRPr="002D20F9">
        <w:rPr>
          <w:u w:val="single"/>
        </w:rPr>
        <w:t>pri každej osobe osobitne</w:t>
      </w:r>
      <w:r w:rsidR="005C249D">
        <w:t xml:space="preserve">. </w:t>
      </w:r>
      <w:r>
        <w:t xml:space="preserve"> </w:t>
      </w:r>
    </w:p>
    <w:p w:rsidR="009503C9" w:rsidRDefault="009503C9" w:rsidP="009503C9">
      <w:pPr>
        <w:pStyle w:val="Textpoznmkypodiarou"/>
      </w:pPr>
    </w:p>
  </w:footnote>
  <w:footnote w:id="68">
    <w:p w:rsidR="009503C9" w:rsidRDefault="009503C9"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9">
    <w:p w:rsidR="009503C9" w:rsidRDefault="009503C9"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0">
    <w:p w:rsidR="009503C9" w:rsidRDefault="009503C9"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(v opačnom prípade je RO oprávnený tento výrok odstrániť alebo uviesť neuplatňuje sa). Ak je výrok povinným údajom, uvádza sa </w:t>
      </w:r>
      <w:r w:rsidR="005C249D" w:rsidRPr="002D20F9">
        <w:rPr>
          <w:u w:val="single"/>
        </w:rPr>
        <w:t>pri každej osobe osobitne</w:t>
      </w:r>
      <w:r w:rsidR="005C249D">
        <w:t>.</w:t>
      </w:r>
    </w:p>
    <w:p w:rsidR="009503C9" w:rsidRDefault="009503C9" w:rsidP="009503C9">
      <w:pPr>
        <w:pStyle w:val="Textpoznmkypodiarou"/>
      </w:pPr>
    </w:p>
  </w:footnote>
  <w:footnote w:id="71">
    <w:p w:rsidR="009503C9" w:rsidRDefault="009503C9"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2">
    <w:p w:rsidR="009503C9" w:rsidRDefault="009503C9"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3">
    <w:p w:rsidR="009503C9" w:rsidRDefault="009503C9"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(v opačnom prípade je RO oprávnený tento výrok odstrániť alebo uviesť neuplatňuje sa). Ak je výrok povinným údajom, uvádza sa </w:t>
      </w:r>
      <w:r w:rsidR="005C249D" w:rsidRPr="002D20F9">
        <w:rPr>
          <w:u w:val="single"/>
        </w:rPr>
        <w:t>pri každej osobe osobitne</w:t>
      </w:r>
      <w:r w:rsidR="005C249D">
        <w:t>.</w:t>
      </w:r>
    </w:p>
    <w:p w:rsidR="009503C9" w:rsidRDefault="009503C9" w:rsidP="009503C9">
      <w:pPr>
        <w:pStyle w:val="Textpoznmkypodiarou"/>
      </w:pPr>
    </w:p>
  </w:footnote>
  <w:footnote w:id="74">
    <w:p w:rsidR="009503C9" w:rsidRDefault="009503C9"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5">
    <w:p w:rsidR="009503C9" w:rsidRDefault="009503C9"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6">
    <w:p w:rsidR="009503C9" w:rsidRDefault="009503C9"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(v opačnom prípade je RO oprávnený tento výrok odstrániť alebo uviesť neuplatňuje sa). Ak je výrok povinným údajom, uvádza sa </w:t>
      </w:r>
      <w:r w:rsidR="005C249D" w:rsidRPr="002D20F9">
        <w:rPr>
          <w:u w:val="single"/>
        </w:rPr>
        <w:t>pri každej osobe osobitne</w:t>
      </w:r>
      <w:r w:rsidR="005C249D">
        <w:t>.</w:t>
      </w:r>
      <w:r>
        <w:t xml:space="preserve"> </w:t>
      </w:r>
    </w:p>
    <w:p w:rsidR="009503C9" w:rsidRDefault="009503C9" w:rsidP="009503C9">
      <w:pPr>
        <w:pStyle w:val="Textpoznmkypodiarou"/>
      </w:pPr>
    </w:p>
  </w:footnote>
  <w:footnote w:id="77">
    <w:p w:rsidR="009503C9" w:rsidRDefault="009503C9"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8">
    <w:p w:rsidR="009503C9" w:rsidRDefault="009503C9"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9">
    <w:p w:rsidR="009503C9" w:rsidRDefault="009503C9"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(v opačnom prípade je RO oprávnený tento výrok odstrániť alebo uviesť neuplatňuje sa). Ak je výrok povinným údajom, uvádza sa </w:t>
      </w:r>
      <w:r w:rsidR="005C249D" w:rsidRPr="002D20F9">
        <w:rPr>
          <w:u w:val="single"/>
        </w:rPr>
        <w:t>pri každej osobe osobitne</w:t>
      </w:r>
      <w:r w:rsidR="005C249D">
        <w:t>.</w:t>
      </w:r>
      <w:r>
        <w:t xml:space="preserve"> </w:t>
      </w:r>
    </w:p>
    <w:p w:rsidR="009503C9" w:rsidRDefault="009503C9" w:rsidP="009503C9">
      <w:pPr>
        <w:pStyle w:val="Textpoznmkypodiarou"/>
      </w:pPr>
    </w:p>
  </w:footnote>
  <w:footnote w:id="80">
    <w:p w:rsidR="009503C9" w:rsidRDefault="009503C9"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1">
    <w:p w:rsidR="009503C9" w:rsidRDefault="009503C9"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2">
    <w:p w:rsidR="009503C9" w:rsidRDefault="009503C9"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(v opačnom prípade je RO oprávnený tento výrok odstrániť alebo uviesť neuplatňuje sa). Ak je výrok povinným údajom, uvádza sa </w:t>
      </w:r>
      <w:r w:rsidR="005C249D" w:rsidRPr="002D20F9">
        <w:rPr>
          <w:u w:val="single"/>
        </w:rPr>
        <w:t>pri každej osobe osobitne</w:t>
      </w:r>
      <w:r w:rsidR="005C249D">
        <w:t>.</w:t>
      </w:r>
    </w:p>
    <w:p w:rsidR="009503C9" w:rsidRDefault="009503C9" w:rsidP="009503C9">
      <w:pPr>
        <w:pStyle w:val="Textpoznmkypodiarou"/>
      </w:pPr>
    </w:p>
  </w:footnote>
  <w:footnote w:id="83">
    <w:p w:rsidR="009503C9" w:rsidRDefault="009503C9"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4">
    <w:p w:rsidR="009503C9" w:rsidRDefault="009503C9"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5">
    <w:p w:rsidR="009503C9" w:rsidRDefault="009503C9"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(v opačnom prípade je RO oprávnený tento výrok odstrániť alebo uviesť neuplatňuje sa). Ak je výrok povinným údajom, uvádza sa </w:t>
      </w:r>
      <w:r w:rsidR="005C249D" w:rsidRPr="002D20F9">
        <w:rPr>
          <w:u w:val="single"/>
        </w:rPr>
        <w:t>pri každej osobe osobitne</w:t>
      </w:r>
      <w:r w:rsidR="005C249D">
        <w:t>.</w:t>
      </w:r>
    </w:p>
    <w:p w:rsidR="009503C9" w:rsidRDefault="009503C9" w:rsidP="009503C9">
      <w:pPr>
        <w:pStyle w:val="Textpoznmkypodiarou"/>
      </w:pPr>
    </w:p>
  </w:footnote>
  <w:footnote w:id="86">
    <w:p w:rsidR="009503C9" w:rsidRDefault="009503C9"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7">
    <w:p w:rsidR="009503C9" w:rsidRDefault="009503C9"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8">
    <w:p w:rsidR="009503C9" w:rsidRDefault="009503C9"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(v opačnom prípade je RO oprávnený tento výrok odstrániť alebo uviesť neuplatňuje sa). Ak je výrok povinným údajom, uvádza sa </w:t>
      </w:r>
      <w:r w:rsidR="005C249D" w:rsidRPr="002D20F9">
        <w:rPr>
          <w:u w:val="single"/>
        </w:rPr>
        <w:t>pri každej osobe osobitne</w:t>
      </w:r>
      <w:r w:rsidR="005C249D">
        <w:t xml:space="preserve">. </w:t>
      </w:r>
      <w:r>
        <w:t xml:space="preserve"> </w:t>
      </w:r>
    </w:p>
    <w:p w:rsidR="009503C9" w:rsidRDefault="009503C9" w:rsidP="009503C9">
      <w:pPr>
        <w:pStyle w:val="Textpoznmkypodiarou"/>
      </w:pPr>
    </w:p>
  </w:footnote>
  <w:footnote w:id="89">
    <w:p w:rsidR="009503C9" w:rsidRDefault="009503C9"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0">
    <w:p w:rsidR="009503C9" w:rsidRDefault="009503C9"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1">
    <w:p w:rsidR="009503C9" w:rsidRDefault="009503C9"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(v opačnom prípade je RO oprávnený tento výrok odstrániť alebo uviesť neuplatňuje sa). Ak je výrok povinným údajom, uvádza sa </w:t>
      </w:r>
      <w:r w:rsidR="005C249D" w:rsidRPr="002D20F9">
        <w:rPr>
          <w:u w:val="single"/>
        </w:rPr>
        <w:t>pri každej osobe osobitne</w:t>
      </w:r>
      <w:r w:rsidR="005C249D">
        <w:t>.</w:t>
      </w:r>
    </w:p>
    <w:p w:rsidR="009503C9" w:rsidRDefault="009503C9" w:rsidP="009503C9">
      <w:pPr>
        <w:pStyle w:val="Textpoznmkypodiarou"/>
      </w:pPr>
    </w:p>
  </w:footnote>
  <w:footnote w:id="92">
    <w:p w:rsidR="009503C9" w:rsidRDefault="009503C9"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osobitne.2</w:t>
      </w:r>
    </w:p>
  </w:footnote>
  <w:footnote w:id="93">
    <w:p w:rsidR="009503C9" w:rsidRDefault="009503C9"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4">
    <w:p w:rsidR="009503C9" w:rsidRDefault="009503C9"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(v opačnom prípade je RO oprávnený tento výrok odstrániť alebo uviesť neuplatňuje sa). Ak je výrok povinným údajom, uvádza sa </w:t>
      </w:r>
      <w:r w:rsidR="005C249D" w:rsidRPr="002D20F9">
        <w:rPr>
          <w:u w:val="single"/>
        </w:rPr>
        <w:t>pri každej osobe osobitne</w:t>
      </w:r>
      <w:r w:rsidR="005C249D">
        <w:t>.</w:t>
      </w:r>
      <w:r>
        <w:t xml:space="preserve"> </w:t>
      </w:r>
    </w:p>
    <w:p w:rsidR="009503C9" w:rsidRDefault="009503C9" w:rsidP="009503C9">
      <w:pPr>
        <w:pStyle w:val="Textpoznmkypodiarou"/>
      </w:pPr>
    </w:p>
  </w:footnote>
  <w:footnote w:id="95">
    <w:p w:rsidR="009503C9" w:rsidRDefault="009503C9"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6">
    <w:p w:rsidR="009503C9" w:rsidRDefault="009503C9"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7">
    <w:p w:rsidR="009503C9" w:rsidRDefault="009503C9"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(v opačnom prípade je RO oprávnený tento výrok odstrániť alebo uviesť neuplatňuje sa). Ak je výrok povinným údajom, uvádza sa </w:t>
      </w:r>
      <w:r w:rsidR="005C249D" w:rsidRPr="002D20F9">
        <w:rPr>
          <w:u w:val="single"/>
        </w:rPr>
        <w:t>pri každej osobe osobitne</w:t>
      </w:r>
      <w:r w:rsidR="005C249D">
        <w:t>.</w:t>
      </w:r>
      <w:r>
        <w:t xml:space="preserve"> </w:t>
      </w:r>
    </w:p>
    <w:p w:rsidR="009503C9" w:rsidRDefault="009503C9" w:rsidP="009503C9">
      <w:pPr>
        <w:pStyle w:val="Textpoznmkypodiarou"/>
      </w:pPr>
    </w:p>
  </w:footnote>
  <w:footnote w:id="98">
    <w:p w:rsidR="009503C9" w:rsidRDefault="009503C9"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9">
    <w:p w:rsidR="009503C9" w:rsidRDefault="009503C9"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0">
    <w:p w:rsidR="009503C9" w:rsidRDefault="009503C9"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(v opačnom prípade je RO oprávnený tento výrok odstrániť alebo uviesť neuplatňuje sa). Ak je výrok povinným údajom, uvádza sa </w:t>
      </w:r>
      <w:r w:rsidR="005C249D" w:rsidRPr="002D20F9">
        <w:rPr>
          <w:u w:val="single"/>
        </w:rPr>
        <w:t>pri každej osobe osobitne</w:t>
      </w:r>
      <w:r w:rsidR="005C249D">
        <w:t>.</w:t>
      </w:r>
    </w:p>
    <w:p w:rsidR="009503C9" w:rsidRDefault="009503C9" w:rsidP="009503C9">
      <w:pPr>
        <w:pStyle w:val="Textpoznmkypodiarou"/>
      </w:pPr>
    </w:p>
  </w:footnote>
  <w:footnote w:id="101">
    <w:p w:rsidR="009503C9" w:rsidRDefault="009503C9"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2">
    <w:p w:rsidR="009503C9" w:rsidRDefault="009503C9"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3">
    <w:p w:rsidR="009503C9" w:rsidRDefault="009503C9"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(v opačnom prípade je RO oprávnený tento výrok odstrániť alebo uviesť neuplatňuje sa). Ak je výrok povinným údajom, uvádza sa </w:t>
      </w:r>
      <w:r w:rsidR="005C249D" w:rsidRPr="002D20F9">
        <w:rPr>
          <w:u w:val="single"/>
        </w:rPr>
        <w:t>pri každej osobe osobitne</w:t>
      </w:r>
      <w:r w:rsidR="005C249D">
        <w:t>.</w:t>
      </w:r>
    </w:p>
    <w:p w:rsidR="009503C9" w:rsidRDefault="009503C9" w:rsidP="009503C9">
      <w:pPr>
        <w:pStyle w:val="Textpoznmkypodiarou"/>
      </w:pPr>
    </w:p>
  </w:footnote>
  <w:footnote w:id="104">
    <w:p w:rsidR="009503C9" w:rsidRDefault="009503C9"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5">
    <w:p w:rsidR="009503C9" w:rsidRDefault="009503C9"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6">
    <w:p w:rsidR="009503C9" w:rsidRDefault="009503C9"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(v opačnom prípade je RO oprávnený tento výrok odstrániť alebo uviesť neuplatňuje sa). Ak je výrok povinným údajom, uvádza sa </w:t>
      </w:r>
      <w:r w:rsidR="005C249D" w:rsidRPr="002D20F9">
        <w:rPr>
          <w:u w:val="single"/>
        </w:rPr>
        <w:t>pri každej osobe osobitne</w:t>
      </w:r>
      <w:r w:rsidR="005C249D">
        <w:t>.</w:t>
      </w:r>
      <w:r>
        <w:t xml:space="preserve"> </w:t>
      </w:r>
    </w:p>
    <w:p w:rsidR="009503C9" w:rsidRDefault="009503C9" w:rsidP="009503C9">
      <w:pPr>
        <w:pStyle w:val="Textpoznmkypodiarou"/>
      </w:pPr>
    </w:p>
  </w:footnote>
  <w:footnote w:id="107">
    <w:p w:rsidR="009503C9" w:rsidRDefault="009503C9"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8">
    <w:p w:rsidR="009503C9" w:rsidRDefault="009503C9"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9">
    <w:p w:rsidR="009503C9" w:rsidRDefault="009503C9" w:rsidP="005C249D">
      <w:pPr>
        <w:pStyle w:val="Textpoznmkypodiarou"/>
        <w:tabs>
          <w:tab w:val="left" w:pos="142"/>
        </w:tabs>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(v opačnom prípade je RO oprávnený tento výrok odstrániť alebo uviesť neuplatňuje sa). Ak je výrok povinným údajom, uvádza sa </w:t>
      </w:r>
      <w:r w:rsidR="005C249D" w:rsidRPr="002D20F9">
        <w:rPr>
          <w:u w:val="single"/>
        </w:rPr>
        <w:t>pri každej osobe osobitne</w:t>
      </w:r>
      <w:r w:rsidR="005C249D">
        <w:t>.</w:t>
      </w:r>
    </w:p>
    <w:p w:rsidR="009503C9" w:rsidRDefault="009503C9" w:rsidP="009503C9">
      <w:pPr>
        <w:pStyle w:val="Textpoznmkypodiarou"/>
      </w:pPr>
    </w:p>
  </w:footnote>
  <w:footnote w:id="110">
    <w:p w:rsidR="009503C9" w:rsidRDefault="009503C9"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1">
    <w:p w:rsidR="009503C9" w:rsidRDefault="009503C9"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12">
    <w:p w:rsidR="009503C9" w:rsidRDefault="009503C9"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(v opačnom prípade je RO oprávnený tento výrok odstrániť alebo uviesť neuplatňuje sa). Ak je výrok povinným údajom, uvádza sa </w:t>
      </w:r>
      <w:r w:rsidR="005C249D" w:rsidRPr="002D20F9">
        <w:rPr>
          <w:u w:val="single"/>
        </w:rPr>
        <w:t>pri každej osobe osobitne</w:t>
      </w:r>
      <w:r w:rsidR="005C249D">
        <w:t>.</w:t>
      </w:r>
    </w:p>
    <w:p w:rsidR="009503C9" w:rsidRDefault="009503C9" w:rsidP="009503C9">
      <w:pPr>
        <w:pStyle w:val="Textpoznmkypodiarou"/>
      </w:pPr>
    </w:p>
  </w:footnote>
  <w:footnote w:id="113">
    <w:p w:rsidR="009503C9" w:rsidRDefault="009503C9"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4">
    <w:p w:rsidR="009503C9" w:rsidRDefault="009503C9"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15">
    <w:p w:rsidR="009503C9" w:rsidRDefault="009503C9"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(v opačnom prípade je RO oprávnený tento výrok odstrániť alebo uviesť neuplatňuje sa). Ak je výrok povinným údajom, uvádza sa </w:t>
      </w:r>
      <w:r w:rsidR="005C249D" w:rsidRPr="002D20F9">
        <w:rPr>
          <w:u w:val="single"/>
        </w:rPr>
        <w:t>pri každej osobe osobitne</w:t>
      </w:r>
      <w:r w:rsidR="005C249D">
        <w:t>.</w:t>
      </w:r>
    </w:p>
    <w:p w:rsidR="009503C9" w:rsidRDefault="009503C9" w:rsidP="009503C9">
      <w:pPr>
        <w:pStyle w:val="Textpoznmkypodiarou"/>
      </w:pPr>
    </w:p>
  </w:footnote>
  <w:footnote w:id="116">
    <w:p w:rsidR="009503C9" w:rsidRDefault="009503C9"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7">
    <w:p w:rsidR="009503C9" w:rsidRDefault="009503C9"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18">
    <w:p w:rsidR="009503C9" w:rsidRDefault="009503C9"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(v opačnom prípade je RO oprávnený tento výrok odstrániť alebo uviesť neuplatňuje sa). Ak je výrok povinným údajom, uvádza sa </w:t>
      </w:r>
      <w:r w:rsidR="005C249D" w:rsidRPr="002D20F9">
        <w:rPr>
          <w:u w:val="single"/>
        </w:rPr>
        <w:t>pri každej osobe osobitne</w:t>
      </w:r>
      <w:r w:rsidR="005C249D">
        <w:t>.</w:t>
      </w:r>
      <w:r>
        <w:t xml:space="preserve"> </w:t>
      </w:r>
    </w:p>
    <w:p w:rsidR="009503C9" w:rsidRDefault="009503C9" w:rsidP="009503C9">
      <w:pPr>
        <w:pStyle w:val="Textpoznmkypodiarou"/>
      </w:pPr>
    </w:p>
  </w:footnote>
  <w:footnote w:id="119">
    <w:p w:rsidR="009503C9" w:rsidRDefault="009503C9"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0">
    <w:p w:rsidR="009503C9" w:rsidRDefault="009503C9"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21">
    <w:p w:rsidR="009503C9" w:rsidRDefault="009503C9"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(v opačnom prípade je RO oprávnený tento výrok odstrániť alebo uviesť neuplatňuje sa). Ak je výrok povinným údajom, uvádza sa </w:t>
      </w:r>
      <w:r w:rsidR="005C249D" w:rsidRPr="002D20F9">
        <w:rPr>
          <w:u w:val="single"/>
        </w:rPr>
        <w:t>pri každej osobe osobitne</w:t>
      </w:r>
      <w:r w:rsidR="005C249D">
        <w:t>.</w:t>
      </w:r>
      <w:r>
        <w:t xml:space="preserve"> </w:t>
      </w:r>
    </w:p>
    <w:p w:rsidR="009503C9" w:rsidRDefault="009503C9" w:rsidP="009503C9">
      <w:pPr>
        <w:pStyle w:val="Textpoznmkypodiarou"/>
      </w:pPr>
    </w:p>
  </w:footnote>
  <w:footnote w:id="122">
    <w:p w:rsidR="009503C9" w:rsidRDefault="009503C9" w:rsidP="004B5937">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3">
    <w:p w:rsidR="009503C9" w:rsidRDefault="009503C9"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24">
    <w:p w:rsidR="009503C9" w:rsidRDefault="009503C9"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005C249D">
        <w:t xml:space="preserve"> (v opačnom prípade je RO oprávnený tento výrok odstrániť alebo uviesť neuplatňuje sa). Ak je výrok povinným údajom, uvádza sa </w:t>
      </w:r>
      <w:r w:rsidR="005C249D" w:rsidRPr="002D20F9">
        <w:rPr>
          <w:u w:val="single"/>
        </w:rPr>
        <w:t>pri každej osobe osobitne</w:t>
      </w:r>
      <w:r w:rsidR="005C249D">
        <w:t>.</w:t>
      </w:r>
    </w:p>
    <w:p w:rsidR="009503C9" w:rsidRDefault="009503C9" w:rsidP="009503C9">
      <w:pPr>
        <w:pStyle w:val="Textpoznmkypodiarou"/>
      </w:pPr>
    </w:p>
  </w:footnote>
  <w:footnote w:id="125">
    <w:p w:rsidR="009503C9" w:rsidRDefault="009503C9"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6">
    <w:p w:rsidR="009503C9" w:rsidRDefault="009503C9"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03C9" w:rsidRDefault="009503C9" w:rsidP="0045303B">
    <w:pPr>
      <w:pStyle w:val="Hlavika"/>
    </w:pPr>
    <w:r>
      <w:rPr>
        <w:noProof/>
      </w:rPr>
      <mc:AlternateContent>
        <mc:Choice Requires="wps">
          <w:drawing>
            <wp:anchor distT="0" distB="0" distL="114300" distR="114300" simplePos="0" relativeHeight="251656192" behindDoc="0" locked="0" layoutInCell="1" allowOverlap="1" wp14:anchorId="757AFD9B" wp14:editId="0A602AB5">
              <wp:simplePos x="0" y="0"/>
              <wp:positionH relativeFrom="column">
                <wp:posOffset>-4445</wp:posOffset>
              </wp:positionH>
              <wp:positionV relativeFrom="paragraph">
                <wp:posOffset>135255</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06B6EBD4" id="Rovná spojnica 2" o:spid="_x0000_s1026" style="position:absolute;flip:y;z-index:251656192;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" strokecolor="#8064a2 [3207]" strokeweight="3pt">
              <v:shadow on="t" color="black" opacity="22937f" origin=",.5" offset="0,.63889mm"/>
            </v:line>
          </w:pict>
        </mc:Fallback>
      </mc:AlternateContent>
    </w:r>
  </w:p>
  <w:sdt>
    <w:sdtPr>
      <w:rPr>
        <w:szCs w:val="20"/>
      </w:rPr>
      <w:id w:val="2070840989"/>
      <w:placeholder>
        <w:docPart w:val="8858508C65D442ABB4F417697D0C6B36"/>
      </w:placeholder>
      <w:date w:fullDate="2019-04-30T00:00:00Z">
        <w:dateFormat w:val="dd.MM.yyyy"/>
        <w:lid w:val="sk-SK"/>
        <w:storeMappedDataAs w:val="dateTime"/>
        <w:calendar w:val="gregorian"/>
      </w:date>
    </w:sdtPr>
    <w:sdtEndPr/>
    <w:sdtContent>
      <w:p w:rsidR="009503C9" w:rsidRPr="0045303B" w:rsidRDefault="005A1E89" w:rsidP="0045303B">
        <w:pPr>
          <w:pStyle w:val="Hlavika"/>
          <w:jc w:val="right"/>
        </w:pPr>
        <w:r>
          <w:rPr>
            <w:szCs w:val="20"/>
          </w:rPr>
          <w:t>30.04.2019</w: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03C9" w:rsidRDefault="009503C9" w:rsidP="009C68C1">
    <w:pPr>
      <w:pStyle w:val="Hlavika"/>
      <w:jc w:val="both"/>
    </w:pPr>
    <w:r>
      <w:t xml:space="preserve">Príloha č. 1 k Vzoru CKO č. 14 - </w:t>
    </w:r>
    <w:r w:rsidRPr="00BE3BED">
      <w:tab/>
      <w:t>Kontrolné zoznamy ku kontrole verejného obstarávania a obstarávania podľa zákona č. 25/2006</w:t>
    </w:r>
    <w:r>
      <w:t xml:space="preserve"> Z. z.</w:t>
    </w:r>
    <w:r w:rsidRPr="00BE3BED">
      <w:t xml:space="preserve"> o verejnom obstarávaní a o zmene a doplnení niektorých zákonov v znení neskorších predpisov</w:t>
    </w:r>
  </w:p>
  <w:p w:rsidR="009503C9" w:rsidRDefault="009503C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E188F"/>
    <w:multiLevelType w:val="hybridMultilevel"/>
    <w:tmpl w:val="B766337E"/>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686B0B83"/>
    <w:multiLevelType w:val="hybridMultilevel"/>
    <w:tmpl w:val="C1B61A54"/>
    <w:lvl w:ilvl="0" w:tplc="78F0122E">
      <w:start w:val="1"/>
      <w:numFmt w:val="decimal"/>
      <w:lvlText w:val="%1."/>
      <w:lvlJc w:val="left"/>
      <w:pPr>
        <w:ind w:left="360" w:hanging="360"/>
      </w:pPr>
      <w:rPr>
        <w:rFonts w:cs="Times New Roman"/>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7" w15:restartNumberingAfterBreak="0">
    <w:nsid w:val="781E74F3"/>
    <w:multiLevelType w:val="hybridMultilevel"/>
    <w:tmpl w:val="DA68870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2"/>
  </w:num>
  <w:num w:numId="2">
    <w:abstractNumId w:val="4"/>
  </w:num>
  <w:num w:numId="3">
    <w:abstractNumId w:val="1"/>
  </w:num>
  <w:num w:numId="4">
    <w:abstractNumId w:val="6"/>
  </w:num>
  <w:num w:numId="5">
    <w:abstractNumId w:val="3"/>
  </w:num>
  <w:num w:numId="6">
    <w:abstractNumId w:val="7"/>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hideGrammaticalError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10353"/>
    <w:rsid w:val="00013234"/>
    <w:rsid w:val="00035747"/>
    <w:rsid w:val="00035D6C"/>
    <w:rsid w:val="0004169A"/>
    <w:rsid w:val="00050728"/>
    <w:rsid w:val="0005203E"/>
    <w:rsid w:val="000540CE"/>
    <w:rsid w:val="00066390"/>
    <w:rsid w:val="00066955"/>
    <w:rsid w:val="00071088"/>
    <w:rsid w:val="00071CD7"/>
    <w:rsid w:val="00081BD0"/>
    <w:rsid w:val="00091E20"/>
    <w:rsid w:val="000B15D0"/>
    <w:rsid w:val="000B69FD"/>
    <w:rsid w:val="000C1AA0"/>
    <w:rsid w:val="000C3F5F"/>
    <w:rsid w:val="000D05DA"/>
    <w:rsid w:val="000D298C"/>
    <w:rsid w:val="000D6B86"/>
    <w:rsid w:val="000E08D5"/>
    <w:rsid w:val="000E2AA4"/>
    <w:rsid w:val="000F2CA7"/>
    <w:rsid w:val="00113951"/>
    <w:rsid w:val="001147BD"/>
    <w:rsid w:val="00114803"/>
    <w:rsid w:val="00116F61"/>
    <w:rsid w:val="0012393B"/>
    <w:rsid w:val="00131745"/>
    <w:rsid w:val="0014551B"/>
    <w:rsid w:val="001456C1"/>
    <w:rsid w:val="0014641E"/>
    <w:rsid w:val="0015233E"/>
    <w:rsid w:val="001622F7"/>
    <w:rsid w:val="001660C6"/>
    <w:rsid w:val="00173917"/>
    <w:rsid w:val="00177098"/>
    <w:rsid w:val="00180EA1"/>
    <w:rsid w:val="00182823"/>
    <w:rsid w:val="001873B5"/>
    <w:rsid w:val="001B12DC"/>
    <w:rsid w:val="001B27DA"/>
    <w:rsid w:val="001B6E9F"/>
    <w:rsid w:val="001C513F"/>
    <w:rsid w:val="001C7F78"/>
    <w:rsid w:val="001D4B25"/>
    <w:rsid w:val="001E5462"/>
    <w:rsid w:val="001F0193"/>
    <w:rsid w:val="00214D92"/>
    <w:rsid w:val="002259C4"/>
    <w:rsid w:val="00225A05"/>
    <w:rsid w:val="0024138B"/>
    <w:rsid w:val="00246970"/>
    <w:rsid w:val="00256687"/>
    <w:rsid w:val="00265BB7"/>
    <w:rsid w:val="00274479"/>
    <w:rsid w:val="002A1E17"/>
    <w:rsid w:val="002A537C"/>
    <w:rsid w:val="002B7A90"/>
    <w:rsid w:val="002D1D0B"/>
    <w:rsid w:val="002D29A5"/>
    <w:rsid w:val="002D65BD"/>
    <w:rsid w:val="002E611C"/>
    <w:rsid w:val="002E7F32"/>
    <w:rsid w:val="002E7F66"/>
    <w:rsid w:val="0030330B"/>
    <w:rsid w:val="00303ECF"/>
    <w:rsid w:val="00305EA0"/>
    <w:rsid w:val="00310979"/>
    <w:rsid w:val="00311B78"/>
    <w:rsid w:val="0031276A"/>
    <w:rsid w:val="00313648"/>
    <w:rsid w:val="00314A6E"/>
    <w:rsid w:val="003215D7"/>
    <w:rsid w:val="003244EF"/>
    <w:rsid w:val="003364CC"/>
    <w:rsid w:val="0033668E"/>
    <w:rsid w:val="00350AAD"/>
    <w:rsid w:val="00353BAD"/>
    <w:rsid w:val="00355D65"/>
    <w:rsid w:val="00370F52"/>
    <w:rsid w:val="00372627"/>
    <w:rsid w:val="00375C76"/>
    <w:rsid w:val="0037670C"/>
    <w:rsid w:val="00377A42"/>
    <w:rsid w:val="00386CBA"/>
    <w:rsid w:val="003935E9"/>
    <w:rsid w:val="00394FEE"/>
    <w:rsid w:val="003A67E1"/>
    <w:rsid w:val="003A73FF"/>
    <w:rsid w:val="003B0DFE"/>
    <w:rsid w:val="003B1B69"/>
    <w:rsid w:val="003B2F8A"/>
    <w:rsid w:val="003B3F44"/>
    <w:rsid w:val="003B61C8"/>
    <w:rsid w:val="003B69BD"/>
    <w:rsid w:val="003C2544"/>
    <w:rsid w:val="003C45A6"/>
    <w:rsid w:val="003C6CCE"/>
    <w:rsid w:val="003D0894"/>
    <w:rsid w:val="003D2D2B"/>
    <w:rsid w:val="003D568C"/>
    <w:rsid w:val="003E2B7A"/>
    <w:rsid w:val="003E2BF9"/>
    <w:rsid w:val="003E43BF"/>
    <w:rsid w:val="003E72A0"/>
    <w:rsid w:val="003E7A8E"/>
    <w:rsid w:val="003F1B24"/>
    <w:rsid w:val="003F7258"/>
    <w:rsid w:val="00400EE4"/>
    <w:rsid w:val="00410CF4"/>
    <w:rsid w:val="00410DC8"/>
    <w:rsid w:val="00416E2D"/>
    <w:rsid w:val="00417FFC"/>
    <w:rsid w:val="00422853"/>
    <w:rsid w:val="00431EE0"/>
    <w:rsid w:val="00432B14"/>
    <w:rsid w:val="00432DF1"/>
    <w:rsid w:val="0043575B"/>
    <w:rsid w:val="004445A9"/>
    <w:rsid w:val="00446A0E"/>
    <w:rsid w:val="004470FB"/>
    <w:rsid w:val="00450200"/>
    <w:rsid w:val="00452BC6"/>
    <w:rsid w:val="0045303B"/>
    <w:rsid w:val="00475DC9"/>
    <w:rsid w:val="0047775E"/>
    <w:rsid w:val="00477B8E"/>
    <w:rsid w:val="0048257F"/>
    <w:rsid w:val="00490AF9"/>
    <w:rsid w:val="00493F0A"/>
    <w:rsid w:val="004977E8"/>
    <w:rsid w:val="004A0829"/>
    <w:rsid w:val="004A0E2B"/>
    <w:rsid w:val="004A57A6"/>
    <w:rsid w:val="004B5937"/>
    <w:rsid w:val="004C1071"/>
    <w:rsid w:val="004C271B"/>
    <w:rsid w:val="004C2ABA"/>
    <w:rsid w:val="004D7B9B"/>
    <w:rsid w:val="004E2120"/>
    <w:rsid w:val="004E2338"/>
    <w:rsid w:val="004E3ABD"/>
    <w:rsid w:val="004E650F"/>
    <w:rsid w:val="00506AA3"/>
    <w:rsid w:val="005122F6"/>
    <w:rsid w:val="00526B68"/>
    <w:rsid w:val="00533F7E"/>
    <w:rsid w:val="00541FF5"/>
    <w:rsid w:val="005800C7"/>
    <w:rsid w:val="005809AF"/>
    <w:rsid w:val="00580A58"/>
    <w:rsid w:val="00582C8E"/>
    <w:rsid w:val="00586CFE"/>
    <w:rsid w:val="00586F8F"/>
    <w:rsid w:val="00586FDB"/>
    <w:rsid w:val="00595875"/>
    <w:rsid w:val="005970ED"/>
    <w:rsid w:val="0059746D"/>
    <w:rsid w:val="005A1E89"/>
    <w:rsid w:val="005A22EA"/>
    <w:rsid w:val="005B1EEC"/>
    <w:rsid w:val="005B49EF"/>
    <w:rsid w:val="005C249D"/>
    <w:rsid w:val="005C4FD8"/>
    <w:rsid w:val="005C794F"/>
    <w:rsid w:val="005D51B8"/>
    <w:rsid w:val="005F1C3F"/>
    <w:rsid w:val="005F5B71"/>
    <w:rsid w:val="00613E14"/>
    <w:rsid w:val="00622D7A"/>
    <w:rsid w:val="00627EA3"/>
    <w:rsid w:val="00631B3F"/>
    <w:rsid w:val="0063337A"/>
    <w:rsid w:val="006479DF"/>
    <w:rsid w:val="006541E0"/>
    <w:rsid w:val="00660DCB"/>
    <w:rsid w:val="0066136C"/>
    <w:rsid w:val="0066641F"/>
    <w:rsid w:val="006719A0"/>
    <w:rsid w:val="00681464"/>
    <w:rsid w:val="006852E9"/>
    <w:rsid w:val="00687102"/>
    <w:rsid w:val="006876CA"/>
    <w:rsid w:val="006934AF"/>
    <w:rsid w:val="00693BC2"/>
    <w:rsid w:val="00695DE6"/>
    <w:rsid w:val="00697B85"/>
    <w:rsid w:val="006A3E0F"/>
    <w:rsid w:val="006A496E"/>
    <w:rsid w:val="006A5157"/>
    <w:rsid w:val="006A7DF2"/>
    <w:rsid w:val="006C4A7F"/>
    <w:rsid w:val="006C6A25"/>
    <w:rsid w:val="006D082A"/>
    <w:rsid w:val="006D3B82"/>
    <w:rsid w:val="006E3BB8"/>
    <w:rsid w:val="006F15B4"/>
    <w:rsid w:val="007128C2"/>
    <w:rsid w:val="00726163"/>
    <w:rsid w:val="00736826"/>
    <w:rsid w:val="0074134E"/>
    <w:rsid w:val="0074477E"/>
    <w:rsid w:val="00744A1E"/>
    <w:rsid w:val="007508E4"/>
    <w:rsid w:val="0076414C"/>
    <w:rsid w:val="00765555"/>
    <w:rsid w:val="00767352"/>
    <w:rsid w:val="00771CC6"/>
    <w:rsid w:val="00777F4F"/>
    <w:rsid w:val="0078017B"/>
    <w:rsid w:val="00782970"/>
    <w:rsid w:val="00786420"/>
    <w:rsid w:val="00786DE9"/>
    <w:rsid w:val="007874B4"/>
    <w:rsid w:val="00794FDC"/>
    <w:rsid w:val="007A60EF"/>
    <w:rsid w:val="007C0184"/>
    <w:rsid w:val="007C035E"/>
    <w:rsid w:val="007D0841"/>
    <w:rsid w:val="007D452B"/>
    <w:rsid w:val="007E4C9D"/>
    <w:rsid w:val="007F0D9A"/>
    <w:rsid w:val="00801225"/>
    <w:rsid w:val="00802A5E"/>
    <w:rsid w:val="00803014"/>
    <w:rsid w:val="00807413"/>
    <w:rsid w:val="008109A4"/>
    <w:rsid w:val="00815734"/>
    <w:rsid w:val="008205E0"/>
    <w:rsid w:val="00821013"/>
    <w:rsid w:val="00840116"/>
    <w:rsid w:val="0084259A"/>
    <w:rsid w:val="0084554C"/>
    <w:rsid w:val="0084743A"/>
    <w:rsid w:val="00863E65"/>
    <w:rsid w:val="00865E76"/>
    <w:rsid w:val="00871367"/>
    <w:rsid w:val="00873FA3"/>
    <w:rsid w:val="008743E6"/>
    <w:rsid w:val="008806AC"/>
    <w:rsid w:val="00883E94"/>
    <w:rsid w:val="00892765"/>
    <w:rsid w:val="00893C8C"/>
    <w:rsid w:val="00897484"/>
    <w:rsid w:val="00897D89"/>
    <w:rsid w:val="008A1CF0"/>
    <w:rsid w:val="008A20CF"/>
    <w:rsid w:val="008A4CDD"/>
    <w:rsid w:val="008C271F"/>
    <w:rsid w:val="008C58A6"/>
    <w:rsid w:val="008D0F9C"/>
    <w:rsid w:val="008E18C8"/>
    <w:rsid w:val="008E5703"/>
    <w:rsid w:val="008E627D"/>
    <w:rsid w:val="008F2627"/>
    <w:rsid w:val="0090110D"/>
    <w:rsid w:val="00911D80"/>
    <w:rsid w:val="00912362"/>
    <w:rsid w:val="00912B9C"/>
    <w:rsid w:val="00921128"/>
    <w:rsid w:val="0092115C"/>
    <w:rsid w:val="00925BE7"/>
    <w:rsid w:val="00926284"/>
    <w:rsid w:val="009503C9"/>
    <w:rsid w:val="00960261"/>
    <w:rsid w:val="009606FA"/>
    <w:rsid w:val="009728A0"/>
    <w:rsid w:val="00972AA4"/>
    <w:rsid w:val="009759D2"/>
    <w:rsid w:val="00977CF6"/>
    <w:rsid w:val="009836CF"/>
    <w:rsid w:val="009A6E82"/>
    <w:rsid w:val="009B421D"/>
    <w:rsid w:val="009B67E5"/>
    <w:rsid w:val="009C68C1"/>
    <w:rsid w:val="009D04D0"/>
    <w:rsid w:val="009D41AB"/>
    <w:rsid w:val="009E0DC8"/>
    <w:rsid w:val="009E2AA7"/>
    <w:rsid w:val="00A01CEC"/>
    <w:rsid w:val="00A06F34"/>
    <w:rsid w:val="00A13E80"/>
    <w:rsid w:val="00A144AE"/>
    <w:rsid w:val="00A170D6"/>
    <w:rsid w:val="00A200F4"/>
    <w:rsid w:val="00A31516"/>
    <w:rsid w:val="00A40D80"/>
    <w:rsid w:val="00A46A14"/>
    <w:rsid w:val="00A520FC"/>
    <w:rsid w:val="00A524AE"/>
    <w:rsid w:val="00A569D4"/>
    <w:rsid w:val="00A64ECB"/>
    <w:rsid w:val="00A9061A"/>
    <w:rsid w:val="00A9254C"/>
    <w:rsid w:val="00A92ECB"/>
    <w:rsid w:val="00A94B2A"/>
    <w:rsid w:val="00AB755C"/>
    <w:rsid w:val="00AB79AD"/>
    <w:rsid w:val="00AC2CB6"/>
    <w:rsid w:val="00AD74EA"/>
    <w:rsid w:val="00AE25D3"/>
    <w:rsid w:val="00AE6C4D"/>
    <w:rsid w:val="00AE7305"/>
    <w:rsid w:val="00AF1662"/>
    <w:rsid w:val="00AF5F39"/>
    <w:rsid w:val="00AF6DA0"/>
    <w:rsid w:val="00B0680B"/>
    <w:rsid w:val="00B12061"/>
    <w:rsid w:val="00B1360B"/>
    <w:rsid w:val="00B214DD"/>
    <w:rsid w:val="00B315E9"/>
    <w:rsid w:val="00B34F78"/>
    <w:rsid w:val="00B36031"/>
    <w:rsid w:val="00B42345"/>
    <w:rsid w:val="00B4284E"/>
    <w:rsid w:val="00B45EAB"/>
    <w:rsid w:val="00B5079A"/>
    <w:rsid w:val="00B53B4A"/>
    <w:rsid w:val="00B645CA"/>
    <w:rsid w:val="00B65088"/>
    <w:rsid w:val="00B660B0"/>
    <w:rsid w:val="00B66BB6"/>
    <w:rsid w:val="00B713AF"/>
    <w:rsid w:val="00B748D6"/>
    <w:rsid w:val="00B80E06"/>
    <w:rsid w:val="00B86FC1"/>
    <w:rsid w:val="00B948E0"/>
    <w:rsid w:val="00BA13ED"/>
    <w:rsid w:val="00BA1EF7"/>
    <w:rsid w:val="00BA4376"/>
    <w:rsid w:val="00BA5B06"/>
    <w:rsid w:val="00BB2644"/>
    <w:rsid w:val="00BB57ED"/>
    <w:rsid w:val="00BB5C53"/>
    <w:rsid w:val="00BB7B7B"/>
    <w:rsid w:val="00BC1ADC"/>
    <w:rsid w:val="00BC4BAC"/>
    <w:rsid w:val="00BD77E9"/>
    <w:rsid w:val="00BE3BED"/>
    <w:rsid w:val="00BE46B3"/>
    <w:rsid w:val="00BF0F23"/>
    <w:rsid w:val="00BF4803"/>
    <w:rsid w:val="00BF4995"/>
    <w:rsid w:val="00C11731"/>
    <w:rsid w:val="00C13AF9"/>
    <w:rsid w:val="00C214B6"/>
    <w:rsid w:val="00C348A2"/>
    <w:rsid w:val="00C35C73"/>
    <w:rsid w:val="00C40F8C"/>
    <w:rsid w:val="00C42DC0"/>
    <w:rsid w:val="00C53567"/>
    <w:rsid w:val="00C63991"/>
    <w:rsid w:val="00C6439D"/>
    <w:rsid w:val="00C71D0A"/>
    <w:rsid w:val="00C7625A"/>
    <w:rsid w:val="00C76F19"/>
    <w:rsid w:val="00C858E3"/>
    <w:rsid w:val="00C90D3F"/>
    <w:rsid w:val="00C92BF0"/>
    <w:rsid w:val="00CA208E"/>
    <w:rsid w:val="00CA378C"/>
    <w:rsid w:val="00CA722F"/>
    <w:rsid w:val="00CB33DE"/>
    <w:rsid w:val="00CB451E"/>
    <w:rsid w:val="00CB584E"/>
    <w:rsid w:val="00CC055E"/>
    <w:rsid w:val="00CC5092"/>
    <w:rsid w:val="00CC78C8"/>
    <w:rsid w:val="00CD2B96"/>
    <w:rsid w:val="00CD3D13"/>
    <w:rsid w:val="00CD4054"/>
    <w:rsid w:val="00CE38C5"/>
    <w:rsid w:val="00CE7535"/>
    <w:rsid w:val="00D05350"/>
    <w:rsid w:val="00D11736"/>
    <w:rsid w:val="00D12E0B"/>
    <w:rsid w:val="00D17CFD"/>
    <w:rsid w:val="00D258BA"/>
    <w:rsid w:val="00D434C3"/>
    <w:rsid w:val="00D526CB"/>
    <w:rsid w:val="00D5558B"/>
    <w:rsid w:val="00D57320"/>
    <w:rsid w:val="00D61BB6"/>
    <w:rsid w:val="00D71A7B"/>
    <w:rsid w:val="00D71BDB"/>
    <w:rsid w:val="00D73F93"/>
    <w:rsid w:val="00D86DA2"/>
    <w:rsid w:val="00D9095F"/>
    <w:rsid w:val="00D90CF6"/>
    <w:rsid w:val="00DA216B"/>
    <w:rsid w:val="00DA43E0"/>
    <w:rsid w:val="00DB0798"/>
    <w:rsid w:val="00DB3113"/>
    <w:rsid w:val="00DB798B"/>
    <w:rsid w:val="00DC7717"/>
    <w:rsid w:val="00DD62EF"/>
    <w:rsid w:val="00DE5422"/>
    <w:rsid w:val="00DE7449"/>
    <w:rsid w:val="00DF500F"/>
    <w:rsid w:val="00DF707B"/>
    <w:rsid w:val="00E067F5"/>
    <w:rsid w:val="00E17943"/>
    <w:rsid w:val="00E2408D"/>
    <w:rsid w:val="00E40766"/>
    <w:rsid w:val="00E52D37"/>
    <w:rsid w:val="00E5416A"/>
    <w:rsid w:val="00E56356"/>
    <w:rsid w:val="00E701EB"/>
    <w:rsid w:val="00E742C1"/>
    <w:rsid w:val="00E7460E"/>
    <w:rsid w:val="00E74EA1"/>
    <w:rsid w:val="00E7702D"/>
    <w:rsid w:val="00E77416"/>
    <w:rsid w:val="00E85006"/>
    <w:rsid w:val="00E92290"/>
    <w:rsid w:val="00EA002C"/>
    <w:rsid w:val="00EA4569"/>
    <w:rsid w:val="00EB7E0A"/>
    <w:rsid w:val="00EE5060"/>
    <w:rsid w:val="00EE70FE"/>
    <w:rsid w:val="00F0607A"/>
    <w:rsid w:val="00F10B9D"/>
    <w:rsid w:val="00F24095"/>
    <w:rsid w:val="00F24AE5"/>
    <w:rsid w:val="00F25529"/>
    <w:rsid w:val="00F27075"/>
    <w:rsid w:val="00F30253"/>
    <w:rsid w:val="00F37A56"/>
    <w:rsid w:val="00F426CF"/>
    <w:rsid w:val="00F4407E"/>
    <w:rsid w:val="00F60497"/>
    <w:rsid w:val="00F64D22"/>
    <w:rsid w:val="00F64F3B"/>
    <w:rsid w:val="00F67358"/>
    <w:rsid w:val="00F82685"/>
    <w:rsid w:val="00F83000"/>
    <w:rsid w:val="00F854AC"/>
    <w:rsid w:val="00F90C97"/>
    <w:rsid w:val="00F97E8C"/>
    <w:rsid w:val="00FA1570"/>
    <w:rsid w:val="00FA39DB"/>
    <w:rsid w:val="00FC02B9"/>
    <w:rsid w:val="00FC04A6"/>
    <w:rsid w:val="00FC0F30"/>
    <w:rsid w:val="00FC28EE"/>
    <w:rsid w:val="00FC5F44"/>
    <w:rsid w:val="00FD21DB"/>
    <w:rsid w:val="00FD34AF"/>
    <w:rsid w:val="00FD463E"/>
    <w:rsid w:val="00FE44EB"/>
    <w:rsid w:val="00FF151F"/>
    <w:rsid w:val="00FF352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7460E"/>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val="x-none" w:eastAsia="sk-SK"/>
    </w:rPr>
  </w:style>
  <w:style w:type="character" w:styleId="Odkaznakomentr">
    <w:name w:val="annotation reference"/>
    <w:basedOn w:val="Predvolenpsmoodseku"/>
    <w:uiPriority w:val="99"/>
    <w:semiHidden/>
    <w:unhideWhenUsed/>
    <w:rsid w:val="004C1071"/>
    <w:rPr>
      <w:rFonts w:cs="Times New Roman"/>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locked/>
    <w:rsid w:val="004C1071"/>
    <w:rPr>
      <w:rFonts w:ascii="Times New Roman" w:hAnsi="Times New Roman" w:cs="Times New Roman"/>
      <w:sz w:val="20"/>
      <w:szCs w:val="20"/>
      <w:lang w:val="x-none"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val="x-none"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locked/>
    <w:rsid w:val="00B948E0"/>
    <w:rPr>
      <w:rFonts w:ascii="Times New Roman" w:hAnsi="Times New Roman" w:cs="Times New Roman"/>
      <w:sz w:val="24"/>
      <w:szCs w:val="24"/>
      <w:lang w:val="x-none"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val="x-none"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locked/>
    <w:rsid w:val="008806AC"/>
    <w:rPr>
      <w:rFonts w:ascii="Times New Roman" w:hAnsi="Times New Roman" w:cs="Times New Roman"/>
      <w:sz w:val="20"/>
      <w:szCs w:val="20"/>
      <w:lang w:val="x-none"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FF3525"/>
    <w:rPr>
      <w:rFonts w:cs="Times New Roman"/>
      <w:color w:val="800080" w:themeColor="followedHyperlink"/>
      <w:u w:val="single"/>
    </w:rPr>
  </w:style>
  <w:style w:type="paragraph" w:styleId="Textvysvetlivky">
    <w:name w:val="endnote text"/>
    <w:basedOn w:val="Normlny"/>
    <w:link w:val="TextvysvetlivkyChar"/>
    <w:uiPriority w:val="99"/>
    <w:semiHidden/>
    <w:unhideWhenUsed/>
    <w:rsid w:val="009503C9"/>
    <w:rPr>
      <w:sz w:val="20"/>
      <w:szCs w:val="20"/>
    </w:rPr>
  </w:style>
  <w:style w:type="character" w:customStyle="1" w:styleId="TextvysvetlivkyChar">
    <w:name w:val="Text vysvetlivky Char"/>
    <w:basedOn w:val="Predvolenpsmoodseku"/>
    <w:link w:val="Textvysvetlivky"/>
    <w:uiPriority w:val="99"/>
    <w:semiHidden/>
    <w:rsid w:val="009503C9"/>
    <w:rPr>
      <w:rFonts w:ascii="Times New Roman" w:hAnsi="Times New Roman" w:cs="Times New Roman"/>
      <w:sz w:val="20"/>
      <w:szCs w:val="20"/>
      <w:lang w:eastAsia="sk-SK"/>
    </w:rPr>
  </w:style>
  <w:style w:type="character" w:styleId="Odkaznavysvetlivku">
    <w:name w:val="endnote reference"/>
    <w:basedOn w:val="Predvolenpsmoodseku"/>
    <w:uiPriority w:val="99"/>
    <w:semiHidden/>
    <w:unhideWhenUsed/>
    <w:rsid w:val="009503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74222">
      <w:bodyDiv w:val="1"/>
      <w:marLeft w:val="0"/>
      <w:marRight w:val="0"/>
      <w:marTop w:val="0"/>
      <w:marBottom w:val="0"/>
      <w:divBdr>
        <w:top w:val="none" w:sz="0" w:space="0" w:color="auto"/>
        <w:left w:val="none" w:sz="0" w:space="0" w:color="auto"/>
        <w:bottom w:val="none" w:sz="0" w:space="0" w:color="auto"/>
        <w:right w:val="none" w:sz="0" w:space="0" w:color="auto"/>
      </w:divBdr>
    </w:div>
    <w:div w:id="45885096">
      <w:bodyDiv w:val="1"/>
      <w:marLeft w:val="0"/>
      <w:marRight w:val="0"/>
      <w:marTop w:val="0"/>
      <w:marBottom w:val="0"/>
      <w:divBdr>
        <w:top w:val="none" w:sz="0" w:space="0" w:color="auto"/>
        <w:left w:val="none" w:sz="0" w:space="0" w:color="auto"/>
        <w:bottom w:val="none" w:sz="0" w:space="0" w:color="auto"/>
        <w:right w:val="none" w:sz="0" w:space="0" w:color="auto"/>
      </w:divBdr>
    </w:div>
    <w:div w:id="130947325">
      <w:bodyDiv w:val="1"/>
      <w:marLeft w:val="0"/>
      <w:marRight w:val="0"/>
      <w:marTop w:val="0"/>
      <w:marBottom w:val="0"/>
      <w:divBdr>
        <w:top w:val="none" w:sz="0" w:space="0" w:color="auto"/>
        <w:left w:val="none" w:sz="0" w:space="0" w:color="auto"/>
        <w:bottom w:val="none" w:sz="0" w:space="0" w:color="auto"/>
        <w:right w:val="none" w:sz="0" w:space="0" w:color="auto"/>
      </w:divBdr>
    </w:div>
    <w:div w:id="187329019">
      <w:marLeft w:val="0"/>
      <w:marRight w:val="0"/>
      <w:marTop w:val="0"/>
      <w:marBottom w:val="0"/>
      <w:divBdr>
        <w:top w:val="none" w:sz="0" w:space="0" w:color="auto"/>
        <w:left w:val="none" w:sz="0" w:space="0" w:color="auto"/>
        <w:bottom w:val="none" w:sz="0" w:space="0" w:color="auto"/>
        <w:right w:val="none" w:sz="0" w:space="0" w:color="auto"/>
      </w:divBdr>
    </w:div>
    <w:div w:id="187329020">
      <w:marLeft w:val="0"/>
      <w:marRight w:val="0"/>
      <w:marTop w:val="0"/>
      <w:marBottom w:val="0"/>
      <w:divBdr>
        <w:top w:val="none" w:sz="0" w:space="0" w:color="auto"/>
        <w:left w:val="none" w:sz="0" w:space="0" w:color="auto"/>
        <w:bottom w:val="none" w:sz="0" w:space="0" w:color="auto"/>
        <w:right w:val="none" w:sz="0" w:space="0" w:color="auto"/>
      </w:divBdr>
    </w:div>
    <w:div w:id="187329021">
      <w:marLeft w:val="0"/>
      <w:marRight w:val="0"/>
      <w:marTop w:val="0"/>
      <w:marBottom w:val="0"/>
      <w:divBdr>
        <w:top w:val="none" w:sz="0" w:space="0" w:color="auto"/>
        <w:left w:val="none" w:sz="0" w:space="0" w:color="auto"/>
        <w:bottom w:val="none" w:sz="0" w:space="0" w:color="auto"/>
        <w:right w:val="none" w:sz="0" w:space="0" w:color="auto"/>
      </w:divBdr>
    </w:div>
    <w:div w:id="187329022">
      <w:marLeft w:val="0"/>
      <w:marRight w:val="0"/>
      <w:marTop w:val="0"/>
      <w:marBottom w:val="0"/>
      <w:divBdr>
        <w:top w:val="none" w:sz="0" w:space="0" w:color="auto"/>
        <w:left w:val="none" w:sz="0" w:space="0" w:color="auto"/>
        <w:bottom w:val="none" w:sz="0" w:space="0" w:color="auto"/>
        <w:right w:val="none" w:sz="0" w:space="0" w:color="auto"/>
      </w:divBdr>
    </w:div>
    <w:div w:id="187329023">
      <w:marLeft w:val="0"/>
      <w:marRight w:val="0"/>
      <w:marTop w:val="0"/>
      <w:marBottom w:val="0"/>
      <w:divBdr>
        <w:top w:val="none" w:sz="0" w:space="0" w:color="auto"/>
        <w:left w:val="none" w:sz="0" w:space="0" w:color="auto"/>
        <w:bottom w:val="none" w:sz="0" w:space="0" w:color="auto"/>
        <w:right w:val="none" w:sz="0" w:space="0" w:color="auto"/>
      </w:divBdr>
    </w:div>
    <w:div w:id="187329024">
      <w:marLeft w:val="0"/>
      <w:marRight w:val="0"/>
      <w:marTop w:val="0"/>
      <w:marBottom w:val="0"/>
      <w:divBdr>
        <w:top w:val="none" w:sz="0" w:space="0" w:color="auto"/>
        <w:left w:val="none" w:sz="0" w:space="0" w:color="auto"/>
        <w:bottom w:val="none" w:sz="0" w:space="0" w:color="auto"/>
        <w:right w:val="none" w:sz="0" w:space="0" w:color="auto"/>
      </w:divBdr>
    </w:div>
    <w:div w:id="187329025">
      <w:marLeft w:val="0"/>
      <w:marRight w:val="0"/>
      <w:marTop w:val="0"/>
      <w:marBottom w:val="0"/>
      <w:divBdr>
        <w:top w:val="none" w:sz="0" w:space="0" w:color="auto"/>
        <w:left w:val="none" w:sz="0" w:space="0" w:color="auto"/>
        <w:bottom w:val="none" w:sz="0" w:space="0" w:color="auto"/>
        <w:right w:val="none" w:sz="0" w:space="0" w:color="auto"/>
      </w:divBdr>
    </w:div>
    <w:div w:id="187329026">
      <w:marLeft w:val="0"/>
      <w:marRight w:val="0"/>
      <w:marTop w:val="0"/>
      <w:marBottom w:val="0"/>
      <w:divBdr>
        <w:top w:val="none" w:sz="0" w:space="0" w:color="auto"/>
        <w:left w:val="none" w:sz="0" w:space="0" w:color="auto"/>
        <w:bottom w:val="none" w:sz="0" w:space="0" w:color="auto"/>
        <w:right w:val="none" w:sz="0" w:space="0" w:color="auto"/>
      </w:divBdr>
    </w:div>
    <w:div w:id="187329027">
      <w:marLeft w:val="0"/>
      <w:marRight w:val="0"/>
      <w:marTop w:val="0"/>
      <w:marBottom w:val="0"/>
      <w:divBdr>
        <w:top w:val="none" w:sz="0" w:space="0" w:color="auto"/>
        <w:left w:val="none" w:sz="0" w:space="0" w:color="auto"/>
        <w:bottom w:val="none" w:sz="0" w:space="0" w:color="auto"/>
        <w:right w:val="none" w:sz="0" w:space="0" w:color="auto"/>
      </w:divBdr>
    </w:div>
    <w:div w:id="187329028">
      <w:marLeft w:val="0"/>
      <w:marRight w:val="0"/>
      <w:marTop w:val="0"/>
      <w:marBottom w:val="0"/>
      <w:divBdr>
        <w:top w:val="none" w:sz="0" w:space="0" w:color="auto"/>
        <w:left w:val="none" w:sz="0" w:space="0" w:color="auto"/>
        <w:bottom w:val="none" w:sz="0" w:space="0" w:color="auto"/>
        <w:right w:val="none" w:sz="0" w:space="0" w:color="auto"/>
      </w:divBdr>
    </w:div>
    <w:div w:id="187329029">
      <w:marLeft w:val="0"/>
      <w:marRight w:val="0"/>
      <w:marTop w:val="0"/>
      <w:marBottom w:val="0"/>
      <w:divBdr>
        <w:top w:val="none" w:sz="0" w:space="0" w:color="auto"/>
        <w:left w:val="none" w:sz="0" w:space="0" w:color="auto"/>
        <w:bottom w:val="none" w:sz="0" w:space="0" w:color="auto"/>
        <w:right w:val="none" w:sz="0" w:space="0" w:color="auto"/>
      </w:divBdr>
    </w:div>
    <w:div w:id="187329030">
      <w:marLeft w:val="0"/>
      <w:marRight w:val="0"/>
      <w:marTop w:val="0"/>
      <w:marBottom w:val="0"/>
      <w:divBdr>
        <w:top w:val="none" w:sz="0" w:space="0" w:color="auto"/>
        <w:left w:val="none" w:sz="0" w:space="0" w:color="auto"/>
        <w:bottom w:val="none" w:sz="0" w:space="0" w:color="auto"/>
        <w:right w:val="none" w:sz="0" w:space="0" w:color="auto"/>
      </w:divBdr>
    </w:div>
    <w:div w:id="187329031">
      <w:marLeft w:val="0"/>
      <w:marRight w:val="0"/>
      <w:marTop w:val="0"/>
      <w:marBottom w:val="0"/>
      <w:divBdr>
        <w:top w:val="none" w:sz="0" w:space="0" w:color="auto"/>
        <w:left w:val="none" w:sz="0" w:space="0" w:color="auto"/>
        <w:bottom w:val="none" w:sz="0" w:space="0" w:color="auto"/>
        <w:right w:val="none" w:sz="0" w:space="0" w:color="auto"/>
      </w:divBdr>
    </w:div>
    <w:div w:id="187329032">
      <w:marLeft w:val="0"/>
      <w:marRight w:val="0"/>
      <w:marTop w:val="0"/>
      <w:marBottom w:val="0"/>
      <w:divBdr>
        <w:top w:val="none" w:sz="0" w:space="0" w:color="auto"/>
        <w:left w:val="none" w:sz="0" w:space="0" w:color="auto"/>
        <w:bottom w:val="none" w:sz="0" w:space="0" w:color="auto"/>
        <w:right w:val="none" w:sz="0" w:space="0" w:color="auto"/>
      </w:divBdr>
    </w:div>
    <w:div w:id="187329033">
      <w:marLeft w:val="0"/>
      <w:marRight w:val="0"/>
      <w:marTop w:val="0"/>
      <w:marBottom w:val="0"/>
      <w:divBdr>
        <w:top w:val="none" w:sz="0" w:space="0" w:color="auto"/>
        <w:left w:val="none" w:sz="0" w:space="0" w:color="auto"/>
        <w:bottom w:val="none" w:sz="0" w:space="0" w:color="auto"/>
        <w:right w:val="none" w:sz="0" w:space="0" w:color="auto"/>
      </w:divBdr>
    </w:div>
    <w:div w:id="187329034">
      <w:marLeft w:val="0"/>
      <w:marRight w:val="0"/>
      <w:marTop w:val="0"/>
      <w:marBottom w:val="0"/>
      <w:divBdr>
        <w:top w:val="none" w:sz="0" w:space="0" w:color="auto"/>
        <w:left w:val="none" w:sz="0" w:space="0" w:color="auto"/>
        <w:bottom w:val="none" w:sz="0" w:space="0" w:color="auto"/>
        <w:right w:val="none" w:sz="0" w:space="0" w:color="auto"/>
      </w:divBdr>
    </w:div>
    <w:div w:id="187329035">
      <w:marLeft w:val="0"/>
      <w:marRight w:val="0"/>
      <w:marTop w:val="0"/>
      <w:marBottom w:val="0"/>
      <w:divBdr>
        <w:top w:val="none" w:sz="0" w:space="0" w:color="auto"/>
        <w:left w:val="none" w:sz="0" w:space="0" w:color="auto"/>
        <w:bottom w:val="none" w:sz="0" w:space="0" w:color="auto"/>
        <w:right w:val="none" w:sz="0" w:space="0" w:color="auto"/>
      </w:divBdr>
    </w:div>
    <w:div w:id="187329036">
      <w:marLeft w:val="0"/>
      <w:marRight w:val="0"/>
      <w:marTop w:val="0"/>
      <w:marBottom w:val="0"/>
      <w:divBdr>
        <w:top w:val="none" w:sz="0" w:space="0" w:color="auto"/>
        <w:left w:val="none" w:sz="0" w:space="0" w:color="auto"/>
        <w:bottom w:val="none" w:sz="0" w:space="0" w:color="auto"/>
        <w:right w:val="none" w:sz="0" w:space="0" w:color="auto"/>
      </w:divBdr>
    </w:div>
    <w:div w:id="187329037">
      <w:marLeft w:val="0"/>
      <w:marRight w:val="0"/>
      <w:marTop w:val="0"/>
      <w:marBottom w:val="0"/>
      <w:divBdr>
        <w:top w:val="none" w:sz="0" w:space="0" w:color="auto"/>
        <w:left w:val="none" w:sz="0" w:space="0" w:color="auto"/>
        <w:bottom w:val="none" w:sz="0" w:space="0" w:color="auto"/>
        <w:right w:val="none" w:sz="0" w:space="0" w:color="auto"/>
      </w:divBdr>
    </w:div>
    <w:div w:id="187329038">
      <w:marLeft w:val="0"/>
      <w:marRight w:val="0"/>
      <w:marTop w:val="0"/>
      <w:marBottom w:val="0"/>
      <w:divBdr>
        <w:top w:val="none" w:sz="0" w:space="0" w:color="auto"/>
        <w:left w:val="none" w:sz="0" w:space="0" w:color="auto"/>
        <w:bottom w:val="none" w:sz="0" w:space="0" w:color="auto"/>
        <w:right w:val="none" w:sz="0" w:space="0" w:color="auto"/>
      </w:divBdr>
    </w:div>
    <w:div w:id="187329039">
      <w:marLeft w:val="0"/>
      <w:marRight w:val="0"/>
      <w:marTop w:val="0"/>
      <w:marBottom w:val="0"/>
      <w:divBdr>
        <w:top w:val="none" w:sz="0" w:space="0" w:color="auto"/>
        <w:left w:val="none" w:sz="0" w:space="0" w:color="auto"/>
        <w:bottom w:val="none" w:sz="0" w:space="0" w:color="auto"/>
        <w:right w:val="none" w:sz="0" w:space="0" w:color="auto"/>
      </w:divBdr>
    </w:div>
    <w:div w:id="187329040">
      <w:marLeft w:val="0"/>
      <w:marRight w:val="0"/>
      <w:marTop w:val="0"/>
      <w:marBottom w:val="0"/>
      <w:divBdr>
        <w:top w:val="none" w:sz="0" w:space="0" w:color="auto"/>
        <w:left w:val="none" w:sz="0" w:space="0" w:color="auto"/>
        <w:bottom w:val="none" w:sz="0" w:space="0" w:color="auto"/>
        <w:right w:val="none" w:sz="0" w:space="0" w:color="auto"/>
      </w:divBdr>
    </w:div>
    <w:div w:id="187329041">
      <w:marLeft w:val="0"/>
      <w:marRight w:val="0"/>
      <w:marTop w:val="0"/>
      <w:marBottom w:val="0"/>
      <w:divBdr>
        <w:top w:val="none" w:sz="0" w:space="0" w:color="auto"/>
        <w:left w:val="none" w:sz="0" w:space="0" w:color="auto"/>
        <w:bottom w:val="none" w:sz="0" w:space="0" w:color="auto"/>
        <w:right w:val="none" w:sz="0" w:space="0" w:color="auto"/>
      </w:divBdr>
    </w:div>
    <w:div w:id="187329042">
      <w:marLeft w:val="0"/>
      <w:marRight w:val="0"/>
      <w:marTop w:val="0"/>
      <w:marBottom w:val="0"/>
      <w:divBdr>
        <w:top w:val="none" w:sz="0" w:space="0" w:color="auto"/>
        <w:left w:val="none" w:sz="0" w:space="0" w:color="auto"/>
        <w:bottom w:val="none" w:sz="0" w:space="0" w:color="auto"/>
        <w:right w:val="none" w:sz="0" w:space="0" w:color="auto"/>
      </w:divBdr>
    </w:div>
    <w:div w:id="187329043">
      <w:marLeft w:val="0"/>
      <w:marRight w:val="0"/>
      <w:marTop w:val="0"/>
      <w:marBottom w:val="0"/>
      <w:divBdr>
        <w:top w:val="none" w:sz="0" w:space="0" w:color="auto"/>
        <w:left w:val="none" w:sz="0" w:space="0" w:color="auto"/>
        <w:bottom w:val="none" w:sz="0" w:space="0" w:color="auto"/>
        <w:right w:val="none" w:sz="0" w:space="0" w:color="auto"/>
      </w:divBdr>
    </w:div>
    <w:div w:id="187329044">
      <w:marLeft w:val="0"/>
      <w:marRight w:val="0"/>
      <w:marTop w:val="0"/>
      <w:marBottom w:val="0"/>
      <w:divBdr>
        <w:top w:val="none" w:sz="0" w:space="0" w:color="auto"/>
        <w:left w:val="none" w:sz="0" w:space="0" w:color="auto"/>
        <w:bottom w:val="none" w:sz="0" w:space="0" w:color="auto"/>
        <w:right w:val="none" w:sz="0" w:space="0" w:color="auto"/>
      </w:divBdr>
    </w:div>
    <w:div w:id="187329045">
      <w:marLeft w:val="0"/>
      <w:marRight w:val="0"/>
      <w:marTop w:val="0"/>
      <w:marBottom w:val="0"/>
      <w:divBdr>
        <w:top w:val="none" w:sz="0" w:space="0" w:color="auto"/>
        <w:left w:val="none" w:sz="0" w:space="0" w:color="auto"/>
        <w:bottom w:val="none" w:sz="0" w:space="0" w:color="auto"/>
        <w:right w:val="none" w:sz="0" w:space="0" w:color="auto"/>
      </w:divBdr>
    </w:div>
    <w:div w:id="187329046">
      <w:marLeft w:val="0"/>
      <w:marRight w:val="0"/>
      <w:marTop w:val="0"/>
      <w:marBottom w:val="0"/>
      <w:divBdr>
        <w:top w:val="none" w:sz="0" w:space="0" w:color="auto"/>
        <w:left w:val="none" w:sz="0" w:space="0" w:color="auto"/>
        <w:bottom w:val="none" w:sz="0" w:space="0" w:color="auto"/>
        <w:right w:val="none" w:sz="0" w:space="0" w:color="auto"/>
      </w:divBdr>
    </w:div>
    <w:div w:id="187329047">
      <w:marLeft w:val="0"/>
      <w:marRight w:val="0"/>
      <w:marTop w:val="0"/>
      <w:marBottom w:val="0"/>
      <w:divBdr>
        <w:top w:val="none" w:sz="0" w:space="0" w:color="auto"/>
        <w:left w:val="none" w:sz="0" w:space="0" w:color="auto"/>
        <w:bottom w:val="none" w:sz="0" w:space="0" w:color="auto"/>
        <w:right w:val="none" w:sz="0" w:space="0" w:color="auto"/>
      </w:divBdr>
    </w:div>
    <w:div w:id="187329048">
      <w:marLeft w:val="0"/>
      <w:marRight w:val="0"/>
      <w:marTop w:val="0"/>
      <w:marBottom w:val="0"/>
      <w:divBdr>
        <w:top w:val="none" w:sz="0" w:space="0" w:color="auto"/>
        <w:left w:val="none" w:sz="0" w:space="0" w:color="auto"/>
        <w:bottom w:val="none" w:sz="0" w:space="0" w:color="auto"/>
        <w:right w:val="none" w:sz="0" w:space="0" w:color="auto"/>
      </w:divBdr>
    </w:div>
    <w:div w:id="187329049">
      <w:marLeft w:val="0"/>
      <w:marRight w:val="0"/>
      <w:marTop w:val="0"/>
      <w:marBottom w:val="0"/>
      <w:divBdr>
        <w:top w:val="none" w:sz="0" w:space="0" w:color="auto"/>
        <w:left w:val="none" w:sz="0" w:space="0" w:color="auto"/>
        <w:bottom w:val="none" w:sz="0" w:space="0" w:color="auto"/>
        <w:right w:val="none" w:sz="0" w:space="0" w:color="auto"/>
      </w:divBdr>
    </w:div>
    <w:div w:id="199174311">
      <w:bodyDiv w:val="1"/>
      <w:marLeft w:val="0"/>
      <w:marRight w:val="0"/>
      <w:marTop w:val="0"/>
      <w:marBottom w:val="0"/>
      <w:divBdr>
        <w:top w:val="none" w:sz="0" w:space="0" w:color="auto"/>
        <w:left w:val="none" w:sz="0" w:space="0" w:color="auto"/>
        <w:bottom w:val="none" w:sz="0" w:space="0" w:color="auto"/>
        <w:right w:val="none" w:sz="0" w:space="0" w:color="auto"/>
      </w:divBdr>
    </w:div>
    <w:div w:id="268587664">
      <w:bodyDiv w:val="1"/>
      <w:marLeft w:val="0"/>
      <w:marRight w:val="0"/>
      <w:marTop w:val="0"/>
      <w:marBottom w:val="0"/>
      <w:divBdr>
        <w:top w:val="none" w:sz="0" w:space="0" w:color="auto"/>
        <w:left w:val="none" w:sz="0" w:space="0" w:color="auto"/>
        <w:bottom w:val="none" w:sz="0" w:space="0" w:color="auto"/>
        <w:right w:val="none" w:sz="0" w:space="0" w:color="auto"/>
      </w:divBdr>
    </w:div>
    <w:div w:id="312376409">
      <w:bodyDiv w:val="1"/>
      <w:marLeft w:val="0"/>
      <w:marRight w:val="0"/>
      <w:marTop w:val="0"/>
      <w:marBottom w:val="0"/>
      <w:divBdr>
        <w:top w:val="none" w:sz="0" w:space="0" w:color="auto"/>
        <w:left w:val="none" w:sz="0" w:space="0" w:color="auto"/>
        <w:bottom w:val="none" w:sz="0" w:space="0" w:color="auto"/>
        <w:right w:val="none" w:sz="0" w:space="0" w:color="auto"/>
      </w:divBdr>
    </w:div>
    <w:div w:id="321199855">
      <w:bodyDiv w:val="1"/>
      <w:marLeft w:val="0"/>
      <w:marRight w:val="0"/>
      <w:marTop w:val="0"/>
      <w:marBottom w:val="0"/>
      <w:divBdr>
        <w:top w:val="none" w:sz="0" w:space="0" w:color="auto"/>
        <w:left w:val="none" w:sz="0" w:space="0" w:color="auto"/>
        <w:bottom w:val="none" w:sz="0" w:space="0" w:color="auto"/>
        <w:right w:val="none" w:sz="0" w:space="0" w:color="auto"/>
      </w:divBdr>
    </w:div>
    <w:div w:id="361445419">
      <w:bodyDiv w:val="1"/>
      <w:marLeft w:val="0"/>
      <w:marRight w:val="0"/>
      <w:marTop w:val="0"/>
      <w:marBottom w:val="0"/>
      <w:divBdr>
        <w:top w:val="none" w:sz="0" w:space="0" w:color="auto"/>
        <w:left w:val="none" w:sz="0" w:space="0" w:color="auto"/>
        <w:bottom w:val="none" w:sz="0" w:space="0" w:color="auto"/>
        <w:right w:val="none" w:sz="0" w:space="0" w:color="auto"/>
      </w:divBdr>
    </w:div>
    <w:div w:id="362707160">
      <w:bodyDiv w:val="1"/>
      <w:marLeft w:val="0"/>
      <w:marRight w:val="0"/>
      <w:marTop w:val="0"/>
      <w:marBottom w:val="0"/>
      <w:divBdr>
        <w:top w:val="none" w:sz="0" w:space="0" w:color="auto"/>
        <w:left w:val="none" w:sz="0" w:space="0" w:color="auto"/>
        <w:bottom w:val="none" w:sz="0" w:space="0" w:color="auto"/>
        <w:right w:val="none" w:sz="0" w:space="0" w:color="auto"/>
      </w:divBdr>
    </w:div>
    <w:div w:id="401030123">
      <w:bodyDiv w:val="1"/>
      <w:marLeft w:val="0"/>
      <w:marRight w:val="0"/>
      <w:marTop w:val="0"/>
      <w:marBottom w:val="0"/>
      <w:divBdr>
        <w:top w:val="none" w:sz="0" w:space="0" w:color="auto"/>
        <w:left w:val="none" w:sz="0" w:space="0" w:color="auto"/>
        <w:bottom w:val="none" w:sz="0" w:space="0" w:color="auto"/>
        <w:right w:val="none" w:sz="0" w:space="0" w:color="auto"/>
      </w:divBdr>
    </w:div>
    <w:div w:id="704213221">
      <w:bodyDiv w:val="1"/>
      <w:marLeft w:val="0"/>
      <w:marRight w:val="0"/>
      <w:marTop w:val="0"/>
      <w:marBottom w:val="0"/>
      <w:divBdr>
        <w:top w:val="none" w:sz="0" w:space="0" w:color="auto"/>
        <w:left w:val="none" w:sz="0" w:space="0" w:color="auto"/>
        <w:bottom w:val="none" w:sz="0" w:space="0" w:color="auto"/>
        <w:right w:val="none" w:sz="0" w:space="0" w:color="auto"/>
      </w:divBdr>
    </w:div>
    <w:div w:id="752506402">
      <w:bodyDiv w:val="1"/>
      <w:marLeft w:val="0"/>
      <w:marRight w:val="0"/>
      <w:marTop w:val="0"/>
      <w:marBottom w:val="0"/>
      <w:divBdr>
        <w:top w:val="none" w:sz="0" w:space="0" w:color="auto"/>
        <w:left w:val="none" w:sz="0" w:space="0" w:color="auto"/>
        <w:bottom w:val="none" w:sz="0" w:space="0" w:color="auto"/>
        <w:right w:val="none" w:sz="0" w:space="0" w:color="auto"/>
      </w:divBdr>
    </w:div>
    <w:div w:id="792557809">
      <w:bodyDiv w:val="1"/>
      <w:marLeft w:val="0"/>
      <w:marRight w:val="0"/>
      <w:marTop w:val="0"/>
      <w:marBottom w:val="0"/>
      <w:divBdr>
        <w:top w:val="none" w:sz="0" w:space="0" w:color="auto"/>
        <w:left w:val="none" w:sz="0" w:space="0" w:color="auto"/>
        <w:bottom w:val="none" w:sz="0" w:space="0" w:color="auto"/>
        <w:right w:val="none" w:sz="0" w:space="0" w:color="auto"/>
      </w:divBdr>
    </w:div>
    <w:div w:id="846670431">
      <w:bodyDiv w:val="1"/>
      <w:marLeft w:val="0"/>
      <w:marRight w:val="0"/>
      <w:marTop w:val="0"/>
      <w:marBottom w:val="0"/>
      <w:divBdr>
        <w:top w:val="none" w:sz="0" w:space="0" w:color="auto"/>
        <w:left w:val="none" w:sz="0" w:space="0" w:color="auto"/>
        <w:bottom w:val="none" w:sz="0" w:space="0" w:color="auto"/>
        <w:right w:val="none" w:sz="0" w:space="0" w:color="auto"/>
      </w:divBdr>
    </w:div>
    <w:div w:id="874198828">
      <w:bodyDiv w:val="1"/>
      <w:marLeft w:val="0"/>
      <w:marRight w:val="0"/>
      <w:marTop w:val="0"/>
      <w:marBottom w:val="0"/>
      <w:divBdr>
        <w:top w:val="none" w:sz="0" w:space="0" w:color="auto"/>
        <w:left w:val="none" w:sz="0" w:space="0" w:color="auto"/>
        <w:bottom w:val="none" w:sz="0" w:space="0" w:color="auto"/>
        <w:right w:val="none" w:sz="0" w:space="0" w:color="auto"/>
      </w:divBdr>
    </w:div>
    <w:div w:id="897941018">
      <w:bodyDiv w:val="1"/>
      <w:marLeft w:val="0"/>
      <w:marRight w:val="0"/>
      <w:marTop w:val="0"/>
      <w:marBottom w:val="0"/>
      <w:divBdr>
        <w:top w:val="none" w:sz="0" w:space="0" w:color="auto"/>
        <w:left w:val="none" w:sz="0" w:space="0" w:color="auto"/>
        <w:bottom w:val="none" w:sz="0" w:space="0" w:color="auto"/>
        <w:right w:val="none" w:sz="0" w:space="0" w:color="auto"/>
      </w:divBdr>
    </w:div>
    <w:div w:id="925310032">
      <w:bodyDiv w:val="1"/>
      <w:marLeft w:val="0"/>
      <w:marRight w:val="0"/>
      <w:marTop w:val="0"/>
      <w:marBottom w:val="0"/>
      <w:divBdr>
        <w:top w:val="none" w:sz="0" w:space="0" w:color="auto"/>
        <w:left w:val="none" w:sz="0" w:space="0" w:color="auto"/>
        <w:bottom w:val="none" w:sz="0" w:space="0" w:color="auto"/>
        <w:right w:val="none" w:sz="0" w:space="0" w:color="auto"/>
      </w:divBdr>
    </w:div>
    <w:div w:id="969558418">
      <w:bodyDiv w:val="1"/>
      <w:marLeft w:val="0"/>
      <w:marRight w:val="0"/>
      <w:marTop w:val="0"/>
      <w:marBottom w:val="0"/>
      <w:divBdr>
        <w:top w:val="none" w:sz="0" w:space="0" w:color="auto"/>
        <w:left w:val="none" w:sz="0" w:space="0" w:color="auto"/>
        <w:bottom w:val="none" w:sz="0" w:space="0" w:color="auto"/>
        <w:right w:val="none" w:sz="0" w:space="0" w:color="auto"/>
      </w:divBdr>
    </w:div>
    <w:div w:id="978610249">
      <w:bodyDiv w:val="1"/>
      <w:marLeft w:val="0"/>
      <w:marRight w:val="0"/>
      <w:marTop w:val="0"/>
      <w:marBottom w:val="0"/>
      <w:divBdr>
        <w:top w:val="none" w:sz="0" w:space="0" w:color="auto"/>
        <w:left w:val="none" w:sz="0" w:space="0" w:color="auto"/>
        <w:bottom w:val="none" w:sz="0" w:space="0" w:color="auto"/>
        <w:right w:val="none" w:sz="0" w:space="0" w:color="auto"/>
      </w:divBdr>
    </w:div>
    <w:div w:id="980769034">
      <w:bodyDiv w:val="1"/>
      <w:marLeft w:val="0"/>
      <w:marRight w:val="0"/>
      <w:marTop w:val="0"/>
      <w:marBottom w:val="0"/>
      <w:divBdr>
        <w:top w:val="none" w:sz="0" w:space="0" w:color="auto"/>
        <w:left w:val="none" w:sz="0" w:space="0" w:color="auto"/>
        <w:bottom w:val="none" w:sz="0" w:space="0" w:color="auto"/>
        <w:right w:val="none" w:sz="0" w:space="0" w:color="auto"/>
      </w:divBdr>
    </w:div>
    <w:div w:id="993684175">
      <w:bodyDiv w:val="1"/>
      <w:marLeft w:val="0"/>
      <w:marRight w:val="0"/>
      <w:marTop w:val="0"/>
      <w:marBottom w:val="0"/>
      <w:divBdr>
        <w:top w:val="none" w:sz="0" w:space="0" w:color="auto"/>
        <w:left w:val="none" w:sz="0" w:space="0" w:color="auto"/>
        <w:bottom w:val="none" w:sz="0" w:space="0" w:color="auto"/>
        <w:right w:val="none" w:sz="0" w:space="0" w:color="auto"/>
      </w:divBdr>
    </w:div>
    <w:div w:id="1007706640">
      <w:bodyDiv w:val="1"/>
      <w:marLeft w:val="0"/>
      <w:marRight w:val="0"/>
      <w:marTop w:val="0"/>
      <w:marBottom w:val="0"/>
      <w:divBdr>
        <w:top w:val="none" w:sz="0" w:space="0" w:color="auto"/>
        <w:left w:val="none" w:sz="0" w:space="0" w:color="auto"/>
        <w:bottom w:val="none" w:sz="0" w:space="0" w:color="auto"/>
        <w:right w:val="none" w:sz="0" w:space="0" w:color="auto"/>
      </w:divBdr>
    </w:div>
    <w:div w:id="1016925065">
      <w:bodyDiv w:val="1"/>
      <w:marLeft w:val="0"/>
      <w:marRight w:val="0"/>
      <w:marTop w:val="0"/>
      <w:marBottom w:val="0"/>
      <w:divBdr>
        <w:top w:val="none" w:sz="0" w:space="0" w:color="auto"/>
        <w:left w:val="none" w:sz="0" w:space="0" w:color="auto"/>
        <w:bottom w:val="none" w:sz="0" w:space="0" w:color="auto"/>
        <w:right w:val="none" w:sz="0" w:space="0" w:color="auto"/>
      </w:divBdr>
    </w:div>
    <w:div w:id="1087111874">
      <w:bodyDiv w:val="1"/>
      <w:marLeft w:val="0"/>
      <w:marRight w:val="0"/>
      <w:marTop w:val="0"/>
      <w:marBottom w:val="0"/>
      <w:divBdr>
        <w:top w:val="none" w:sz="0" w:space="0" w:color="auto"/>
        <w:left w:val="none" w:sz="0" w:space="0" w:color="auto"/>
        <w:bottom w:val="none" w:sz="0" w:space="0" w:color="auto"/>
        <w:right w:val="none" w:sz="0" w:space="0" w:color="auto"/>
      </w:divBdr>
    </w:div>
    <w:div w:id="1087846255">
      <w:bodyDiv w:val="1"/>
      <w:marLeft w:val="0"/>
      <w:marRight w:val="0"/>
      <w:marTop w:val="0"/>
      <w:marBottom w:val="0"/>
      <w:divBdr>
        <w:top w:val="none" w:sz="0" w:space="0" w:color="auto"/>
        <w:left w:val="none" w:sz="0" w:space="0" w:color="auto"/>
        <w:bottom w:val="none" w:sz="0" w:space="0" w:color="auto"/>
        <w:right w:val="none" w:sz="0" w:space="0" w:color="auto"/>
      </w:divBdr>
    </w:div>
    <w:div w:id="1113401890">
      <w:bodyDiv w:val="1"/>
      <w:marLeft w:val="0"/>
      <w:marRight w:val="0"/>
      <w:marTop w:val="0"/>
      <w:marBottom w:val="0"/>
      <w:divBdr>
        <w:top w:val="none" w:sz="0" w:space="0" w:color="auto"/>
        <w:left w:val="none" w:sz="0" w:space="0" w:color="auto"/>
        <w:bottom w:val="none" w:sz="0" w:space="0" w:color="auto"/>
        <w:right w:val="none" w:sz="0" w:space="0" w:color="auto"/>
      </w:divBdr>
    </w:div>
    <w:div w:id="1175194361">
      <w:bodyDiv w:val="1"/>
      <w:marLeft w:val="0"/>
      <w:marRight w:val="0"/>
      <w:marTop w:val="0"/>
      <w:marBottom w:val="0"/>
      <w:divBdr>
        <w:top w:val="none" w:sz="0" w:space="0" w:color="auto"/>
        <w:left w:val="none" w:sz="0" w:space="0" w:color="auto"/>
        <w:bottom w:val="none" w:sz="0" w:space="0" w:color="auto"/>
        <w:right w:val="none" w:sz="0" w:space="0" w:color="auto"/>
      </w:divBdr>
    </w:div>
    <w:div w:id="1177229412">
      <w:bodyDiv w:val="1"/>
      <w:marLeft w:val="0"/>
      <w:marRight w:val="0"/>
      <w:marTop w:val="0"/>
      <w:marBottom w:val="0"/>
      <w:divBdr>
        <w:top w:val="none" w:sz="0" w:space="0" w:color="auto"/>
        <w:left w:val="none" w:sz="0" w:space="0" w:color="auto"/>
        <w:bottom w:val="none" w:sz="0" w:space="0" w:color="auto"/>
        <w:right w:val="none" w:sz="0" w:space="0" w:color="auto"/>
      </w:divBdr>
    </w:div>
    <w:div w:id="1178885314">
      <w:bodyDiv w:val="1"/>
      <w:marLeft w:val="0"/>
      <w:marRight w:val="0"/>
      <w:marTop w:val="0"/>
      <w:marBottom w:val="0"/>
      <w:divBdr>
        <w:top w:val="none" w:sz="0" w:space="0" w:color="auto"/>
        <w:left w:val="none" w:sz="0" w:space="0" w:color="auto"/>
        <w:bottom w:val="none" w:sz="0" w:space="0" w:color="auto"/>
        <w:right w:val="none" w:sz="0" w:space="0" w:color="auto"/>
      </w:divBdr>
    </w:div>
    <w:div w:id="1212497487">
      <w:bodyDiv w:val="1"/>
      <w:marLeft w:val="0"/>
      <w:marRight w:val="0"/>
      <w:marTop w:val="0"/>
      <w:marBottom w:val="0"/>
      <w:divBdr>
        <w:top w:val="none" w:sz="0" w:space="0" w:color="auto"/>
        <w:left w:val="none" w:sz="0" w:space="0" w:color="auto"/>
        <w:bottom w:val="none" w:sz="0" w:space="0" w:color="auto"/>
        <w:right w:val="none" w:sz="0" w:space="0" w:color="auto"/>
      </w:divBdr>
    </w:div>
    <w:div w:id="1219318242">
      <w:bodyDiv w:val="1"/>
      <w:marLeft w:val="0"/>
      <w:marRight w:val="0"/>
      <w:marTop w:val="0"/>
      <w:marBottom w:val="0"/>
      <w:divBdr>
        <w:top w:val="none" w:sz="0" w:space="0" w:color="auto"/>
        <w:left w:val="none" w:sz="0" w:space="0" w:color="auto"/>
        <w:bottom w:val="none" w:sz="0" w:space="0" w:color="auto"/>
        <w:right w:val="none" w:sz="0" w:space="0" w:color="auto"/>
      </w:divBdr>
    </w:div>
    <w:div w:id="1253389710">
      <w:bodyDiv w:val="1"/>
      <w:marLeft w:val="0"/>
      <w:marRight w:val="0"/>
      <w:marTop w:val="0"/>
      <w:marBottom w:val="0"/>
      <w:divBdr>
        <w:top w:val="none" w:sz="0" w:space="0" w:color="auto"/>
        <w:left w:val="none" w:sz="0" w:space="0" w:color="auto"/>
        <w:bottom w:val="none" w:sz="0" w:space="0" w:color="auto"/>
        <w:right w:val="none" w:sz="0" w:space="0" w:color="auto"/>
      </w:divBdr>
    </w:div>
    <w:div w:id="1291786522">
      <w:bodyDiv w:val="1"/>
      <w:marLeft w:val="0"/>
      <w:marRight w:val="0"/>
      <w:marTop w:val="0"/>
      <w:marBottom w:val="0"/>
      <w:divBdr>
        <w:top w:val="none" w:sz="0" w:space="0" w:color="auto"/>
        <w:left w:val="none" w:sz="0" w:space="0" w:color="auto"/>
        <w:bottom w:val="none" w:sz="0" w:space="0" w:color="auto"/>
        <w:right w:val="none" w:sz="0" w:space="0" w:color="auto"/>
      </w:divBdr>
    </w:div>
    <w:div w:id="1294095003">
      <w:bodyDiv w:val="1"/>
      <w:marLeft w:val="0"/>
      <w:marRight w:val="0"/>
      <w:marTop w:val="0"/>
      <w:marBottom w:val="0"/>
      <w:divBdr>
        <w:top w:val="none" w:sz="0" w:space="0" w:color="auto"/>
        <w:left w:val="none" w:sz="0" w:space="0" w:color="auto"/>
        <w:bottom w:val="none" w:sz="0" w:space="0" w:color="auto"/>
        <w:right w:val="none" w:sz="0" w:space="0" w:color="auto"/>
      </w:divBdr>
    </w:div>
    <w:div w:id="1338390501">
      <w:bodyDiv w:val="1"/>
      <w:marLeft w:val="0"/>
      <w:marRight w:val="0"/>
      <w:marTop w:val="0"/>
      <w:marBottom w:val="0"/>
      <w:divBdr>
        <w:top w:val="none" w:sz="0" w:space="0" w:color="auto"/>
        <w:left w:val="none" w:sz="0" w:space="0" w:color="auto"/>
        <w:bottom w:val="none" w:sz="0" w:space="0" w:color="auto"/>
        <w:right w:val="none" w:sz="0" w:space="0" w:color="auto"/>
      </w:divBdr>
    </w:div>
    <w:div w:id="1365594710">
      <w:bodyDiv w:val="1"/>
      <w:marLeft w:val="0"/>
      <w:marRight w:val="0"/>
      <w:marTop w:val="0"/>
      <w:marBottom w:val="0"/>
      <w:divBdr>
        <w:top w:val="none" w:sz="0" w:space="0" w:color="auto"/>
        <w:left w:val="none" w:sz="0" w:space="0" w:color="auto"/>
        <w:bottom w:val="none" w:sz="0" w:space="0" w:color="auto"/>
        <w:right w:val="none" w:sz="0" w:space="0" w:color="auto"/>
      </w:divBdr>
    </w:div>
    <w:div w:id="1395621013">
      <w:bodyDiv w:val="1"/>
      <w:marLeft w:val="0"/>
      <w:marRight w:val="0"/>
      <w:marTop w:val="0"/>
      <w:marBottom w:val="0"/>
      <w:divBdr>
        <w:top w:val="none" w:sz="0" w:space="0" w:color="auto"/>
        <w:left w:val="none" w:sz="0" w:space="0" w:color="auto"/>
        <w:bottom w:val="none" w:sz="0" w:space="0" w:color="auto"/>
        <w:right w:val="none" w:sz="0" w:space="0" w:color="auto"/>
      </w:divBdr>
    </w:div>
    <w:div w:id="1431269415">
      <w:bodyDiv w:val="1"/>
      <w:marLeft w:val="0"/>
      <w:marRight w:val="0"/>
      <w:marTop w:val="0"/>
      <w:marBottom w:val="0"/>
      <w:divBdr>
        <w:top w:val="none" w:sz="0" w:space="0" w:color="auto"/>
        <w:left w:val="none" w:sz="0" w:space="0" w:color="auto"/>
        <w:bottom w:val="none" w:sz="0" w:space="0" w:color="auto"/>
        <w:right w:val="none" w:sz="0" w:space="0" w:color="auto"/>
      </w:divBdr>
    </w:div>
    <w:div w:id="1455519105">
      <w:bodyDiv w:val="1"/>
      <w:marLeft w:val="0"/>
      <w:marRight w:val="0"/>
      <w:marTop w:val="0"/>
      <w:marBottom w:val="0"/>
      <w:divBdr>
        <w:top w:val="none" w:sz="0" w:space="0" w:color="auto"/>
        <w:left w:val="none" w:sz="0" w:space="0" w:color="auto"/>
        <w:bottom w:val="none" w:sz="0" w:space="0" w:color="auto"/>
        <w:right w:val="none" w:sz="0" w:space="0" w:color="auto"/>
      </w:divBdr>
    </w:div>
    <w:div w:id="1458336623">
      <w:bodyDiv w:val="1"/>
      <w:marLeft w:val="0"/>
      <w:marRight w:val="0"/>
      <w:marTop w:val="0"/>
      <w:marBottom w:val="0"/>
      <w:divBdr>
        <w:top w:val="none" w:sz="0" w:space="0" w:color="auto"/>
        <w:left w:val="none" w:sz="0" w:space="0" w:color="auto"/>
        <w:bottom w:val="none" w:sz="0" w:space="0" w:color="auto"/>
        <w:right w:val="none" w:sz="0" w:space="0" w:color="auto"/>
      </w:divBdr>
    </w:div>
    <w:div w:id="1470129839">
      <w:bodyDiv w:val="1"/>
      <w:marLeft w:val="0"/>
      <w:marRight w:val="0"/>
      <w:marTop w:val="0"/>
      <w:marBottom w:val="0"/>
      <w:divBdr>
        <w:top w:val="none" w:sz="0" w:space="0" w:color="auto"/>
        <w:left w:val="none" w:sz="0" w:space="0" w:color="auto"/>
        <w:bottom w:val="none" w:sz="0" w:space="0" w:color="auto"/>
        <w:right w:val="none" w:sz="0" w:space="0" w:color="auto"/>
      </w:divBdr>
    </w:div>
    <w:div w:id="1471678751">
      <w:bodyDiv w:val="1"/>
      <w:marLeft w:val="0"/>
      <w:marRight w:val="0"/>
      <w:marTop w:val="0"/>
      <w:marBottom w:val="0"/>
      <w:divBdr>
        <w:top w:val="none" w:sz="0" w:space="0" w:color="auto"/>
        <w:left w:val="none" w:sz="0" w:space="0" w:color="auto"/>
        <w:bottom w:val="none" w:sz="0" w:space="0" w:color="auto"/>
        <w:right w:val="none" w:sz="0" w:space="0" w:color="auto"/>
      </w:divBdr>
    </w:div>
    <w:div w:id="1583635532">
      <w:bodyDiv w:val="1"/>
      <w:marLeft w:val="0"/>
      <w:marRight w:val="0"/>
      <w:marTop w:val="0"/>
      <w:marBottom w:val="0"/>
      <w:divBdr>
        <w:top w:val="none" w:sz="0" w:space="0" w:color="auto"/>
        <w:left w:val="none" w:sz="0" w:space="0" w:color="auto"/>
        <w:bottom w:val="none" w:sz="0" w:space="0" w:color="auto"/>
        <w:right w:val="none" w:sz="0" w:space="0" w:color="auto"/>
      </w:divBdr>
    </w:div>
    <w:div w:id="1584874383">
      <w:bodyDiv w:val="1"/>
      <w:marLeft w:val="0"/>
      <w:marRight w:val="0"/>
      <w:marTop w:val="0"/>
      <w:marBottom w:val="0"/>
      <w:divBdr>
        <w:top w:val="none" w:sz="0" w:space="0" w:color="auto"/>
        <w:left w:val="none" w:sz="0" w:space="0" w:color="auto"/>
        <w:bottom w:val="none" w:sz="0" w:space="0" w:color="auto"/>
        <w:right w:val="none" w:sz="0" w:space="0" w:color="auto"/>
      </w:divBdr>
    </w:div>
    <w:div w:id="1595241803">
      <w:bodyDiv w:val="1"/>
      <w:marLeft w:val="0"/>
      <w:marRight w:val="0"/>
      <w:marTop w:val="0"/>
      <w:marBottom w:val="0"/>
      <w:divBdr>
        <w:top w:val="none" w:sz="0" w:space="0" w:color="auto"/>
        <w:left w:val="none" w:sz="0" w:space="0" w:color="auto"/>
        <w:bottom w:val="none" w:sz="0" w:space="0" w:color="auto"/>
        <w:right w:val="none" w:sz="0" w:space="0" w:color="auto"/>
      </w:divBdr>
    </w:div>
    <w:div w:id="1629163535">
      <w:bodyDiv w:val="1"/>
      <w:marLeft w:val="0"/>
      <w:marRight w:val="0"/>
      <w:marTop w:val="0"/>
      <w:marBottom w:val="0"/>
      <w:divBdr>
        <w:top w:val="none" w:sz="0" w:space="0" w:color="auto"/>
        <w:left w:val="none" w:sz="0" w:space="0" w:color="auto"/>
        <w:bottom w:val="none" w:sz="0" w:space="0" w:color="auto"/>
        <w:right w:val="none" w:sz="0" w:space="0" w:color="auto"/>
      </w:divBdr>
    </w:div>
    <w:div w:id="1669865691">
      <w:bodyDiv w:val="1"/>
      <w:marLeft w:val="0"/>
      <w:marRight w:val="0"/>
      <w:marTop w:val="0"/>
      <w:marBottom w:val="0"/>
      <w:divBdr>
        <w:top w:val="none" w:sz="0" w:space="0" w:color="auto"/>
        <w:left w:val="none" w:sz="0" w:space="0" w:color="auto"/>
        <w:bottom w:val="none" w:sz="0" w:space="0" w:color="auto"/>
        <w:right w:val="none" w:sz="0" w:space="0" w:color="auto"/>
      </w:divBdr>
    </w:div>
    <w:div w:id="1672872835">
      <w:bodyDiv w:val="1"/>
      <w:marLeft w:val="0"/>
      <w:marRight w:val="0"/>
      <w:marTop w:val="0"/>
      <w:marBottom w:val="0"/>
      <w:divBdr>
        <w:top w:val="none" w:sz="0" w:space="0" w:color="auto"/>
        <w:left w:val="none" w:sz="0" w:space="0" w:color="auto"/>
        <w:bottom w:val="none" w:sz="0" w:space="0" w:color="auto"/>
        <w:right w:val="none" w:sz="0" w:space="0" w:color="auto"/>
      </w:divBdr>
    </w:div>
    <w:div w:id="1783766407">
      <w:bodyDiv w:val="1"/>
      <w:marLeft w:val="0"/>
      <w:marRight w:val="0"/>
      <w:marTop w:val="0"/>
      <w:marBottom w:val="0"/>
      <w:divBdr>
        <w:top w:val="none" w:sz="0" w:space="0" w:color="auto"/>
        <w:left w:val="none" w:sz="0" w:space="0" w:color="auto"/>
        <w:bottom w:val="none" w:sz="0" w:space="0" w:color="auto"/>
        <w:right w:val="none" w:sz="0" w:space="0" w:color="auto"/>
      </w:divBdr>
    </w:div>
    <w:div w:id="1803187000">
      <w:bodyDiv w:val="1"/>
      <w:marLeft w:val="0"/>
      <w:marRight w:val="0"/>
      <w:marTop w:val="0"/>
      <w:marBottom w:val="0"/>
      <w:divBdr>
        <w:top w:val="none" w:sz="0" w:space="0" w:color="auto"/>
        <w:left w:val="none" w:sz="0" w:space="0" w:color="auto"/>
        <w:bottom w:val="none" w:sz="0" w:space="0" w:color="auto"/>
        <w:right w:val="none" w:sz="0" w:space="0" w:color="auto"/>
      </w:divBdr>
    </w:div>
    <w:div w:id="1890727363">
      <w:bodyDiv w:val="1"/>
      <w:marLeft w:val="0"/>
      <w:marRight w:val="0"/>
      <w:marTop w:val="0"/>
      <w:marBottom w:val="0"/>
      <w:divBdr>
        <w:top w:val="none" w:sz="0" w:space="0" w:color="auto"/>
        <w:left w:val="none" w:sz="0" w:space="0" w:color="auto"/>
        <w:bottom w:val="none" w:sz="0" w:space="0" w:color="auto"/>
        <w:right w:val="none" w:sz="0" w:space="0" w:color="auto"/>
      </w:divBdr>
    </w:div>
    <w:div w:id="1891770917">
      <w:bodyDiv w:val="1"/>
      <w:marLeft w:val="0"/>
      <w:marRight w:val="0"/>
      <w:marTop w:val="0"/>
      <w:marBottom w:val="0"/>
      <w:divBdr>
        <w:top w:val="none" w:sz="0" w:space="0" w:color="auto"/>
        <w:left w:val="none" w:sz="0" w:space="0" w:color="auto"/>
        <w:bottom w:val="none" w:sz="0" w:space="0" w:color="auto"/>
        <w:right w:val="none" w:sz="0" w:space="0" w:color="auto"/>
      </w:divBdr>
    </w:div>
    <w:div w:id="1904750583">
      <w:bodyDiv w:val="1"/>
      <w:marLeft w:val="0"/>
      <w:marRight w:val="0"/>
      <w:marTop w:val="0"/>
      <w:marBottom w:val="0"/>
      <w:divBdr>
        <w:top w:val="none" w:sz="0" w:space="0" w:color="auto"/>
        <w:left w:val="none" w:sz="0" w:space="0" w:color="auto"/>
        <w:bottom w:val="none" w:sz="0" w:space="0" w:color="auto"/>
        <w:right w:val="none" w:sz="0" w:space="0" w:color="auto"/>
      </w:divBdr>
    </w:div>
    <w:div w:id="1921022132">
      <w:bodyDiv w:val="1"/>
      <w:marLeft w:val="0"/>
      <w:marRight w:val="0"/>
      <w:marTop w:val="0"/>
      <w:marBottom w:val="0"/>
      <w:divBdr>
        <w:top w:val="none" w:sz="0" w:space="0" w:color="auto"/>
        <w:left w:val="none" w:sz="0" w:space="0" w:color="auto"/>
        <w:bottom w:val="none" w:sz="0" w:space="0" w:color="auto"/>
        <w:right w:val="none" w:sz="0" w:space="0" w:color="auto"/>
      </w:divBdr>
    </w:div>
    <w:div w:id="2008750891">
      <w:bodyDiv w:val="1"/>
      <w:marLeft w:val="0"/>
      <w:marRight w:val="0"/>
      <w:marTop w:val="0"/>
      <w:marBottom w:val="0"/>
      <w:divBdr>
        <w:top w:val="none" w:sz="0" w:space="0" w:color="auto"/>
        <w:left w:val="none" w:sz="0" w:space="0" w:color="auto"/>
        <w:bottom w:val="none" w:sz="0" w:space="0" w:color="auto"/>
        <w:right w:val="none" w:sz="0" w:space="0" w:color="auto"/>
      </w:divBdr>
    </w:div>
    <w:div w:id="2042046498">
      <w:bodyDiv w:val="1"/>
      <w:marLeft w:val="0"/>
      <w:marRight w:val="0"/>
      <w:marTop w:val="0"/>
      <w:marBottom w:val="0"/>
      <w:divBdr>
        <w:top w:val="none" w:sz="0" w:space="0" w:color="auto"/>
        <w:left w:val="none" w:sz="0" w:space="0" w:color="auto"/>
        <w:bottom w:val="none" w:sz="0" w:space="0" w:color="auto"/>
        <w:right w:val="none" w:sz="0" w:space="0" w:color="auto"/>
      </w:divBdr>
    </w:div>
    <w:div w:id="2136018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858508C65D442ABB4F417697D0C6B36"/>
        <w:category>
          <w:name w:val="Všeobecné"/>
          <w:gallery w:val="placeholder"/>
        </w:category>
        <w:types>
          <w:type w:val="bbPlcHdr"/>
        </w:types>
        <w:behaviors>
          <w:behavior w:val="content"/>
        </w:behaviors>
        <w:guid w:val="{BF58A52D-FF2E-4B04-AF1E-C1573CA38182}"/>
      </w:docPartPr>
      <w:docPartBody>
        <w:p w:rsidR="00373453" w:rsidRDefault="00317B1B" w:rsidP="00317B1B">
          <w:pPr>
            <w:pStyle w:val="8858508C65D442ABB4F417697D0C6B36"/>
          </w:pPr>
          <w:r w:rsidRPr="00F64F3B">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B1B"/>
    <w:rsid w:val="00012575"/>
    <w:rsid w:val="00065C58"/>
    <w:rsid w:val="001169A0"/>
    <w:rsid w:val="00176F69"/>
    <w:rsid w:val="002B4A4D"/>
    <w:rsid w:val="00317B1B"/>
    <w:rsid w:val="00343A03"/>
    <w:rsid w:val="00350294"/>
    <w:rsid w:val="00373453"/>
    <w:rsid w:val="003D35E8"/>
    <w:rsid w:val="004214DB"/>
    <w:rsid w:val="004542AC"/>
    <w:rsid w:val="004711F3"/>
    <w:rsid w:val="004A0642"/>
    <w:rsid w:val="00505D9E"/>
    <w:rsid w:val="00576118"/>
    <w:rsid w:val="005B35C3"/>
    <w:rsid w:val="00601C6F"/>
    <w:rsid w:val="00613680"/>
    <w:rsid w:val="00626A18"/>
    <w:rsid w:val="00626CCA"/>
    <w:rsid w:val="00661E88"/>
    <w:rsid w:val="0066428B"/>
    <w:rsid w:val="00706FC4"/>
    <w:rsid w:val="00731431"/>
    <w:rsid w:val="0086516F"/>
    <w:rsid w:val="00913E1F"/>
    <w:rsid w:val="009D1731"/>
    <w:rsid w:val="009E4E26"/>
    <w:rsid w:val="009E5EBA"/>
    <w:rsid w:val="00A75A21"/>
    <w:rsid w:val="00AE5524"/>
    <w:rsid w:val="00B13D1F"/>
    <w:rsid w:val="00B610B3"/>
    <w:rsid w:val="00BF4F3E"/>
    <w:rsid w:val="00CB0ADE"/>
    <w:rsid w:val="00D1685F"/>
    <w:rsid w:val="00DA4085"/>
    <w:rsid w:val="00E047EF"/>
    <w:rsid w:val="00E11E89"/>
    <w:rsid w:val="00EA31E6"/>
    <w:rsid w:val="00EA7783"/>
    <w:rsid w:val="00FB39B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E11E89"/>
    <w:rPr>
      <w:rFonts w:cs="Times New Roman"/>
      <w:color w:val="808080"/>
    </w:rPr>
  </w:style>
  <w:style w:type="paragraph" w:customStyle="1" w:styleId="59F2AC85E2C5491F97B2D99AEBE64623">
    <w:name w:val="59F2AC85E2C5491F97B2D99AEBE64623"/>
    <w:rsid w:val="00317B1B"/>
  </w:style>
  <w:style w:type="paragraph" w:customStyle="1" w:styleId="0041B03DEB744B5C8AD27F5C14A1FD73">
    <w:name w:val="0041B03DEB744B5C8AD27F5C14A1FD73"/>
    <w:rsid w:val="00317B1B"/>
  </w:style>
  <w:style w:type="paragraph" w:customStyle="1" w:styleId="13DB7C757E3C4C61BFDDF53A56682AC8">
    <w:name w:val="13DB7C757E3C4C61BFDDF53A56682AC8"/>
    <w:rsid w:val="00317B1B"/>
  </w:style>
  <w:style w:type="paragraph" w:customStyle="1" w:styleId="D48D95AFC6374D5DB64EC15A858A0D90">
    <w:name w:val="D48D95AFC6374D5DB64EC15A858A0D90"/>
    <w:rsid w:val="00317B1B"/>
  </w:style>
  <w:style w:type="paragraph" w:customStyle="1" w:styleId="CB92FE8E40924111B194B230F89E3BCD">
    <w:name w:val="CB92FE8E40924111B194B230F89E3BCD"/>
    <w:rsid w:val="00317B1B"/>
  </w:style>
  <w:style w:type="paragraph" w:customStyle="1" w:styleId="8858508C65D442ABB4F417697D0C6B36">
    <w:name w:val="8858508C65D442ABB4F417697D0C6B36"/>
    <w:rsid w:val="00317B1B"/>
  </w:style>
  <w:style w:type="paragraph" w:customStyle="1" w:styleId="0D534AF2AFB24CC2A17DAB27BFBEE4BB">
    <w:name w:val="0D534AF2AFB24CC2A17DAB27BFBEE4BB"/>
    <w:rsid w:val="004542AC"/>
  </w:style>
  <w:style w:type="paragraph" w:customStyle="1" w:styleId="9DA4075AFF594F0080982B60BE35C517">
    <w:name w:val="9DA4075AFF594F0080982B60BE35C517"/>
    <w:rsid w:val="004542AC"/>
  </w:style>
  <w:style w:type="paragraph" w:customStyle="1" w:styleId="B2FF8C6370234BDE8C459E7280E46518">
    <w:name w:val="B2FF8C6370234BDE8C459E7280E46518"/>
    <w:rsid w:val="004542AC"/>
  </w:style>
  <w:style w:type="paragraph" w:customStyle="1" w:styleId="73BCA0E8ECEA49F6BFC7197579E79F9B">
    <w:name w:val="73BCA0E8ECEA49F6BFC7197579E79F9B"/>
    <w:rsid w:val="004542AC"/>
  </w:style>
  <w:style w:type="paragraph" w:customStyle="1" w:styleId="BFB3E41952654398A45C3534A0B3E917">
    <w:name w:val="BFB3E41952654398A45C3534A0B3E917"/>
    <w:rsid w:val="004542AC"/>
  </w:style>
  <w:style w:type="paragraph" w:customStyle="1" w:styleId="46DD28627AF2468280079B96A67966DE">
    <w:name w:val="46DD28627AF2468280079B96A67966DE"/>
    <w:rsid w:val="004542AC"/>
  </w:style>
  <w:style w:type="paragraph" w:customStyle="1" w:styleId="D59AAA876B8A4E64A9291A4F35AFF8E9">
    <w:name w:val="D59AAA876B8A4E64A9291A4F35AFF8E9"/>
    <w:rsid w:val="004542AC"/>
  </w:style>
  <w:style w:type="paragraph" w:customStyle="1" w:styleId="F4D86C18F9084C44824627C0DEA4D33F">
    <w:name w:val="F4D86C18F9084C44824627C0DEA4D33F"/>
    <w:rsid w:val="004542AC"/>
  </w:style>
  <w:style w:type="paragraph" w:customStyle="1" w:styleId="B5DC0C7739DE480C919C299C04BDA4D1">
    <w:name w:val="B5DC0C7739DE480C919C299C04BDA4D1"/>
    <w:rsid w:val="004542AC"/>
  </w:style>
  <w:style w:type="paragraph" w:customStyle="1" w:styleId="A56BC575BEAC447C91C3E70F6E5A660C">
    <w:name w:val="A56BC575BEAC447C91C3E70F6E5A660C"/>
    <w:rsid w:val="004542AC"/>
  </w:style>
  <w:style w:type="paragraph" w:customStyle="1" w:styleId="9865ED4B06AA496AAD8E913403E38957">
    <w:name w:val="9865ED4B06AA496AAD8E913403E38957"/>
    <w:rsid w:val="004542AC"/>
  </w:style>
  <w:style w:type="paragraph" w:customStyle="1" w:styleId="FB659E75B3BB437A886D310FD6B52DF9">
    <w:name w:val="FB659E75B3BB437A886D310FD6B52DF9"/>
    <w:rsid w:val="004542AC"/>
  </w:style>
  <w:style w:type="paragraph" w:customStyle="1" w:styleId="AE5AA6CAC0354CCD867FD80F62EE115C">
    <w:name w:val="AE5AA6CAC0354CCD867FD80F62EE115C"/>
    <w:rsid w:val="004542AC"/>
  </w:style>
  <w:style w:type="paragraph" w:customStyle="1" w:styleId="03633E92170C491890A848BE3CEFD156">
    <w:name w:val="03633E92170C491890A848BE3CEFD156"/>
    <w:rsid w:val="004542AC"/>
  </w:style>
  <w:style w:type="paragraph" w:customStyle="1" w:styleId="1D301D28520B40D3B805CE53B7C8314D">
    <w:name w:val="1D301D28520B40D3B805CE53B7C8314D"/>
    <w:rsid w:val="004542AC"/>
  </w:style>
  <w:style w:type="paragraph" w:customStyle="1" w:styleId="0ED673E4445140A29FF07732B6E601FF">
    <w:name w:val="0ED673E4445140A29FF07732B6E601FF"/>
    <w:rsid w:val="004542AC"/>
  </w:style>
  <w:style w:type="paragraph" w:customStyle="1" w:styleId="626FE2239A5C4D41B3999C50A515C8C6">
    <w:name w:val="626FE2239A5C4D41B3999C50A515C8C6"/>
    <w:rsid w:val="004542AC"/>
  </w:style>
  <w:style w:type="paragraph" w:customStyle="1" w:styleId="9CA7722F8003499595D9F733BCD074F5">
    <w:name w:val="9CA7722F8003499595D9F733BCD074F5"/>
    <w:rsid w:val="004542AC"/>
  </w:style>
  <w:style w:type="paragraph" w:customStyle="1" w:styleId="5BBD6D76AFD445ECA49527D9871A41F5">
    <w:name w:val="5BBD6D76AFD445ECA49527D9871A41F5"/>
    <w:rsid w:val="004542AC"/>
  </w:style>
  <w:style w:type="paragraph" w:customStyle="1" w:styleId="0838119A482E48FFAED996A1C5A7FCDA">
    <w:name w:val="0838119A482E48FFAED996A1C5A7FCDA"/>
    <w:rsid w:val="004542AC"/>
  </w:style>
  <w:style w:type="paragraph" w:customStyle="1" w:styleId="32E1C7B6D26F459CB6DE3ED8DF8611B5">
    <w:name w:val="32E1C7B6D26F459CB6DE3ED8DF8611B5"/>
    <w:rsid w:val="004542AC"/>
  </w:style>
  <w:style w:type="paragraph" w:customStyle="1" w:styleId="B15067B23DCB45A092880A9CD90E95FA">
    <w:name w:val="B15067B23DCB45A092880A9CD90E95FA"/>
    <w:rsid w:val="004542AC"/>
  </w:style>
  <w:style w:type="paragraph" w:customStyle="1" w:styleId="013EE097735047829B7C56C1FBCB1457">
    <w:name w:val="013EE097735047829B7C56C1FBCB1457"/>
    <w:rsid w:val="004542AC"/>
  </w:style>
  <w:style w:type="paragraph" w:customStyle="1" w:styleId="E52F1E93D862492585F07B52F2E9FA65">
    <w:name w:val="E52F1E93D862492585F07B52F2E9FA65"/>
    <w:rsid w:val="004542AC"/>
  </w:style>
  <w:style w:type="paragraph" w:customStyle="1" w:styleId="BD17C05255B14B618496CB0C30FF909B">
    <w:name w:val="BD17C05255B14B618496CB0C30FF909B"/>
    <w:rsid w:val="004542AC"/>
  </w:style>
  <w:style w:type="paragraph" w:customStyle="1" w:styleId="A1ADB2E7F6524059B50F3AA2E67269D8">
    <w:name w:val="A1ADB2E7F6524059B50F3AA2E67269D8"/>
    <w:rsid w:val="004542AC"/>
  </w:style>
  <w:style w:type="paragraph" w:customStyle="1" w:styleId="37F7F732AAE94C5D8E8F14BE3B85C3F5">
    <w:name w:val="37F7F732AAE94C5D8E8F14BE3B85C3F5"/>
    <w:rsid w:val="004542AC"/>
  </w:style>
  <w:style w:type="paragraph" w:customStyle="1" w:styleId="DBEC8F90D89D41099AC325A76F59E1D3">
    <w:name w:val="DBEC8F90D89D41099AC325A76F59E1D3"/>
    <w:rsid w:val="004542AC"/>
  </w:style>
  <w:style w:type="paragraph" w:customStyle="1" w:styleId="F2D29426556E4121BE348C8CD1BF534B">
    <w:name w:val="F2D29426556E4121BE348C8CD1BF534B"/>
    <w:rsid w:val="004542AC"/>
  </w:style>
  <w:style w:type="paragraph" w:customStyle="1" w:styleId="F8A2EACA9ADC404CA210DCC97A6A44E7">
    <w:name w:val="F8A2EACA9ADC404CA210DCC97A6A44E7"/>
    <w:rsid w:val="004542AC"/>
  </w:style>
  <w:style w:type="paragraph" w:customStyle="1" w:styleId="ED85AF298EBB4665AD3A2261A16FC1E9">
    <w:name w:val="ED85AF298EBB4665AD3A2261A16FC1E9"/>
    <w:rsid w:val="004542AC"/>
  </w:style>
  <w:style w:type="paragraph" w:customStyle="1" w:styleId="0E41B860B28D480E8FCAE3B11AC89B42">
    <w:name w:val="0E41B860B28D480E8FCAE3B11AC89B42"/>
    <w:rsid w:val="004542AC"/>
  </w:style>
  <w:style w:type="paragraph" w:customStyle="1" w:styleId="4717B6EEA5594767B9EFA1A2BA3BB6F7">
    <w:name w:val="4717B6EEA5594767B9EFA1A2BA3BB6F7"/>
    <w:rsid w:val="004542AC"/>
  </w:style>
  <w:style w:type="paragraph" w:customStyle="1" w:styleId="3FCE6B8A5F5F4ED194556CD5E9C87237">
    <w:name w:val="3FCE6B8A5F5F4ED194556CD5E9C87237"/>
    <w:rsid w:val="004542AC"/>
  </w:style>
  <w:style w:type="paragraph" w:customStyle="1" w:styleId="3F1AFA0ED2CA492F8018E2FA0C5C0306">
    <w:name w:val="3F1AFA0ED2CA492F8018E2FA0C5C0306"/>
    <w:rsid w:val="004542AC"/>
  </w:style>
  <w:style w:type="paragraph" w:customStyle="1" w:styleId="C1F5AB586782461D93EC95088ABA5BFD">
    <w:name w:val="C1F5AB586782461D93EC95088ABA5BFD"/>
    <w:rsid w:val="004542AC"/>
  </w:style>
  <w:style w:type="paragraph" w:customStyle="1" w:styleId="78FA519CF22041218EF90D5FE99D3156">
    <w:name w:val="78FA519CF22041218EF90D5FE99D3156"/>
    <w:rsid w:val="004542AC"/>
  </w:style>
  <w:style w:type="paragraph" w:customStyle="1" w:styleId="3A709233C93A4EA39BE725E815D2E358">
    <w:name w:val="3A709233C93A4EA39BE725E815D2E358"/>
    <w:rsid w:val="004542AC"/>
  </w:style>
  <w:style w:type="paragraph" w:customStyle="1" w:styleId="CED640701B2349B4AE76030F0ECDD560">
    <w:name w:val="CED640701B2349B4AE76030F0ECDD560"/>
    <w:rsid w:val="004542AC"/>
  </w:style>
  <w:style w:type="paragraph" w:customStyle="1" w:styleId="A18D94D55DA14FAB9A2465CDC3BDEAF7">
    <w:name w:val="A18D94D55DA14FAB9A2465CDC3BDEAF7"/>
    <w:rsid w:val="004542AC"/>
  </w:style>
  <w:style w:type="paragraph" w:customStyle="1" w:styleId="A8E67BB9321142D89DCA9A3B9B316176">
    <w:name w:val="A8E67BB9321142D89DCA9A3B9B316176"/>
    <w:rsid w:val="004542AC"/>
  </w:style>
  <w:style w:type="paragraph" w:customStyle="1" w:styleId="09D23E0980E44029BA35EE9426DFE121">
    <w:name w:val="09D23E0980E44029BA35EE9426DFE121"/>
    <w:rsid w:val="004542AC"/>
  </w:style>
  <w:style w:type="paragraph" w:customStyle="1" w:styleId="B7502FB1B41B4C49A3DFC4BCA503054E">
    <w:name w:val="B7502FB1B41B4C49A3DFC4BCA503054E"/>
    <w:rsid w:val="004542AC"/>
  </w:style>
  <w:style w:type="paragraph" w:customStyle="1" w:styleId="85F7A70F51A8436E90531B3F0DC447C2">
    <w:name w:val="85F7A70F51A8436E90531B3F0DC447C2"/>
    <w:rsid w:val="004542AC"/>
  </w:style>
  <w:style w:type="paragraph" w:customStyle="1" w:styleId="6705DB4857574E288519CED08BB9B331">
    <w:name w:val="6705DB4857574E288519CED08BB9B331"/>
    <w:rsid w:val="004542AC"/>
  </w:style>
  <w:style w:type="paragraph" w:customStyle="1" w:styleId="9CFB8F9228704D52A9990A2E023D18B0">
    <w:name w:val="9CFB8F9228704D52A9990A2E023D18B0"/>
    <w:rsid w:val="004542AC"/>
  </w:style>
  <w:style w:type="paragraph" w:customStyle="1" w:styleId="ECFDFE652AA448178A20D1DA7BD20BAF">
    <w:name w:val="ECFDFE652AA448178A20D1DA7BD20BAF"/>
    <w:rsid w:val="004542AC"/>
  </w:style>
  <w:style w:type="paragraph" w:customStyle="1" w:styleId="BAEE6EC9A0834977BBD45FDA79BB25BE">
    <w:name w:val="BAEE6EC9A0834977BBD45FDA79BB25BE"/>
    <w:rsid w:val="004542AC"/>
  </w:style>
  <w:style w:type="paragraph" w:customStyle="1" w:styleId="D5E609E4D6EB4F04850DC9C49E0E6BD4">
    <w:name w:val="D5E609E4D6EB4F04850DC9C49E0E6BD4"/>
    <w:rsid w:val="004542AC"/>
  </w:style>
  <w:style w:type="paragraph" w:customStyle="1" w:styleId="95EE1AF8FDF14AEF945806FFB6EEA76D">
    <w:name w:val="95EE1AF8FDF14AEF945806FFB6EEA76D"/>
    <w:rsid w:val="004542AC"/>
  </w:style>
  <w:style w:type="paragraph" w:customStyle="1" w:styleId="4572408C690B4D0D9A2382490F145837">
    <w:name w:val="4572408C690B4D0D9A2382490F145837"/>
    <w:rsid w:val="004542AC"/>
  </w:style>
  <w:style w:type="paragraph" w:customStyle="1" w:styleId="032089B067164AEE981CE4686122C61E">
    <w:name w:val="032089B067164AEE981CE4686122C61E"/>
    <w:rsid w:val="004542AC"/>
  </w:style>
  <w:style w:type="paragraph" w:customStyle="1" w:styleId="F2FB4060CB58425C88EB272E37A5156D">
    <w:name w:val="F2FB4060CB58425C88EB272E37A5156D"/>
    <w:rsid w:val="004542AC"/>
  </w:style>
  <w:style w:type="paragraph" w:customStyle="1" w:styleId="0995CAFDE4814E78A3BEBDF4DCAD1542">
    <w:name w:val="0995CAFDE4814E78A3BEBDF4DCAD1542"/>
    <w:rsid w:val="004542AC"/>
  </w:style>
  <w:style w:type="paragraph" w:customStyle="1" w:styleId="76CC8206BB1B480ABDACF8C30180F420">
    <w:name w:val="76CC8206BB1B480ABDACF8C30180F420"/>
    <w:rsid w:val="004542AC"/>
  </w:style>
  <w:style w:type="paragraph" w:customStyle="1" w:styleId="A80ED51C3FA1466D945CF1B9F52C25E0">
    <w:name w:val="A80ED51C3FA1466D945CF1B9F52C25E0"/>
    <w:rsid w:val="004542AC"/>
  </w:style>
  <w:style w:type="paragraph" w:customStyle="1" w:styleId="482EAC1B6E4D48F7AAA94A4449463557">
    <w:name w:val="482EAC1B6E4D48F7AAA94A4449463557"/>
    <w:rsid w:val="004542AC"/>
  </w:style>
  <w:style w:type="paragraph" w:customStyle="1" w:styleId="849D0517FBAA4709AB0EA32C43AC9D77">
    <w:name w:val="849D0517FBAA4709AB0EA32C43AC9D77"/>
    <w:rsid w:val="004542AC"/>
  </w:style>
  <w:style w:type="paragraph" w:customStyle="1" w:styleId="0EAE117AB81F4D78AD64CC3B770916A7">
    <w:name w:val="0EAE117AB81F4D78AD64CC3B770916A7"/>
    <w:rsid w:val="004542AC"/>
  </w:style>
  <w:style w:type="paragraph" w:customStyle="1" w:styleId="5279572AC83A404DAC1974F5E4D91A7A">
    <w:name w:val="5279572AC83A404DAC1974F5E4D91A7A"/>
    <w:rsid w:val="004542AC"/>
  </w:style>
  <w:style w:type="paragraph" w:customStyle="1" w:styleId="432816BBDAF04B67A9A2809483BCDA80">
    <w:name w:val="432816BBDAF04B67A9A2809483BCDA80"/>
    <w:rsid w:val="004542AC"/>
  </w:style>
  <w:style w:type="paragraph" w:customStyle="1" w:styleId="550FF27D4D3A4D14807BE294750273FA">
    <w:name w:val="550FF27D4D3A4D14807BE294750273FA"/>
    <w:rsid w:val="004542AC"/>
  </w:style>
  <w:style w:type="paragraph" w:customStyle="1" w:styleId="BE845AC6774E4CDB805B5A45441CA071">
    <w:name w:val="BE845AC6774E4CDB805B5A45441CA071"/>
    <w:rsid w:val="004542AC"/>
  </w:style>
  <w:style w:type="paragraph" w:customStyle="1" w:styleId="ABF69EF9673A4BB996AD74D33431BD8B">
    <w:name w:val="ABF69EF9673A4BB996AD74D33431BD8B"/>
    <w:rsid w:val="004542AC"/>
  </w:style>
  <w:style w:type="paragraph" w:customStyle="1" w:styleId="B2E3DBEB33084097A5266EEAEBBF8406">
    <w:name w:val="B2E3DBEB33084097A5266EEAEBBF8406"/>
    <w:rsid w:val="004542AC"/>
  </w:style>
  <w:style w:type="paragraph" w:customStyle="1" w:styleId="BBDB6B396FB449998AD7DA9D51584777">
    <w:name w:val="BBDB6B396FB449998AD7DA9D51584777"/>
    <w:rsid w:val="004542AC"/>
  </w:style>
  <w:style w:type="paragraph" w:customStyle="1" w:styleId="7205983E355F43AE88881A11C8B3D96A">
    <w:name w:val="7205983E355F43AE88881A11C8B3D96A"/>
    <w:rsid w:val="004542AC"/>
  </w:style>
  <w:style w:type="paragraph" w:customStyle="1" w:styleId="567EA31E9A2645459BF223D66C229E92">
    <w:name w:val="567EA31E9A2645459BF223D66C229E92"/>
    <w:rsid w:val="004542AC"/>
  </w:style>
  <w:style w:type="paragraph" w:customStyle="1" w:styleId="191568727F6C4D18B1881C6122E78A55">
    <w:name w:val="191568727F6C4D18B1881C6122E78A55"/>
    <w:rsid w:val="004542AC"/>
  </w:style>
  <w:style w:type="paragraph" w:customStyle="1" w:styleId="5C3DAD646F964EE5AA7AE706E940050F">
    <w:name w:val="5C3DAD646F964EE5AA7AE706E940050F"/>
    <w:rsid w:val="004542AC"/>
  </w:style>
  <w:style w:type="paragraph" w:customStyle="1" w:styleId="4C56B374DA5E4F6CBA7CC1214BC4E88B">
    <w:name w:val="4C56B374DA5E4F6CBA7CC1214BC4E88B"/>
    <w:rsid w:val="004542AC"/>
  </w:style>
  <w:style w:type="paragraph" w:customStyle="1" w:styleId="74EE7C83CC8345C69AD54AAD202581D5">
    <w:name w:val="74EE7C83CC8345C69AD54AAD202581D5"/>
    <w:rsid w:val="004542AC"/>
  </w:style>
  <w:style w:type="paragraph" w:customStyle="1" w:styleId="0E278B405BED423988802E614827A8C6">
    <w:name w:val="0E278B405BED423988802E614827A8C6"/>
    <w:rsid w:val="004542AC"/>
  </w:style>
  <w:style w:type="paragraph" w:customStyle="1" w:styleId="A0935C8A0B224B1E892C6DB41F70A6D4">
    <w:name w:val="A0935C8A0B224B1E892C6DB41F70A6D4"/>
    <w:rsid w:val="004542AC"/>
  </w:style>
  <w:style w:type="paragraph" w:customStyle="1" w:styleId="FE05305344D34BDC9533EDC455AC6F18">
    <w:name w:val="FE05305344D34BDC9533EDC455AC6F18"/>
    <w:rsid w:val="004542AC"/>
  </w:style>
  <w:style w:type="paragraph" w:customStyle="1" w:styleId="A1F651CD5FE149519E44A43E9F8265FC">
    <w:name w:val="A1F651CD5FE149519E44A43E9F8265FC"/>
    <w:rsid w:val="004542AC"/>
  </w:style>
  <w:style w:type="paragraph" w:customStyle="1" w:styleId="C340EA6735334196A34AB2574BD024B6">
    <w:name w:val="C340EA6735334196A34AB2574BD024B6"/>
    <w:rsid w:val="004542AC"/>
  </w:style>
  <w:style w:type="paragraph" w:customStyle="1" w:styleId="4404C8A8727E4EB9A89FF093E7FC196C">
    <w:name w:val="4404C8A8727E4EB9A89FF093E7FC196C"/>
    <w:rsid w:val="004542AC"/>
  </w:style>
  <w:style w:type="paragraph" w:customStyle="1" w:styleId="FEDDA04D57E84635A49B6DA21043CA03">
    <w:name w:val="FEDDA04D57E84635A49B6DA21043CA03"/>
    <w:rsid w:val="004542AC"/>
  </w:style>
  <w:style w:type="paragraph" w:customStyle="1" w:styleId="6575585D982A4B6BB0849884D6D8F9AA">
    <w:name w:val="6575585D982A4B6BB0849884D6D8F9AA"/>
    <w:rsid w:val="004542AC"/>
  </w:style>
  <w:style w:type="paragraph" w:customStyle="1" w:styleId="67F3DB46A13F4B2EA908D67238D7AA18">
    <w:name w:val="67F3DB46A13F4B2EA908D67238D7AA18"/>
    <w:rsid w:val="00AE5524"/>
  </w:style>
  <w:style w:type="paragraph" w:customStyle="1" w:styleId="F4484A35A70B4FFD9992ADB0F5DC1F87">
    <w:name w:val="F4484A35A70B4FFD9992ADB0F5DC1F87"/>
    <w:rsid w:val="00AE5524"/>
  </w:style>
  <w:style w:type="paragraph" w:customStyle="1" w:styleId="58DE13076AA24F06AC45D8199757D6CF">
    <w:name w:val="58DE13076AA24F06AC45D8199757D6CF"/>
    <w:rsid w:val="00AE5524"/>
  </w:style>
  <w:style w:type="paragraph" w:customStyle="1" w:styleId="10E5AB49326D4002A7F684033B0CC582">
    <w:name w:val="10E5AB49326D4002A7F684033B0CC582"/>
    <w:rsid w:val="00AE5524"/>
  </w:style>
  <w:style w:type="paragraph" w:customStyle="1" w:styleId="9B55E94B6F4A4F4089ED00E5904E603E">
    <w:name w:val="9B55E94B6F4A4F4089ED00E5904E603E"/>
    <w:rsid w:val="00AE5524"/>
  </w:style>
  <w:style w:type="paragraph" w:customStyle="1" w:styleId="752DE86D4CB74336B27878752FF11765">
    <w:name w:val="752DE86D4CB74336B27878752FF11765"/>
    <w:rsid w:val="00AE5524"/>
  </w:style>
  <w:style w:type="paragraph" w:customStyle="1" w:styleId="7BCD0F555DD3460CA1B9C03A89CF7079">
    <w:name w:val="7BCD0F555DD3460CA1B9C03A89CF7079"/>
    <w:rsid w:val="00AE5524"/>
  </w:style>
  <w:style w:type="paragraph" w:customStyle="1" w:styleId="C960C3588A034EBCB94585B5B79336BC">
    <w:name w:val="C960C3588A034EBCB94585B5B79336BC"/>
    <w:rsid w:val="00AE5524"/>
  </w:style>
  <w:style w:type="paragraph" w:customStyle="1" w:styleId="BD82531E41FF46F19E0CBFA8EDB1AFF5">
    <w:name w:val="BD82531E41FF46F19E0CBFA8EDB1AFF5"/>
    <w:rsid w:val="00AE5524"/>
  </w:style>
  <w:style w:type="paragraph" w:customStyle="1" w:styleId="37582C5BD2AC4923AD22C61019BD768A">
    <w:name w:val="37582C5BD2AC4923AD22C61019BD768A"/>
    <w:rsid w:val="00AE5524"/>
  </w:style>
  <w:style w:type="paragraph" w:customStyle="1" w:styleId="42B6BA0848D24912B669E23920877924">
    <w:name w:val="42B6BA0848D24912B669E23920877924"/>
    <w:rsid w:val="00AE5524"/>
  </w:style>
  <w:style w:type="paragraph" w:customStyle="1" w:styleId="1DCE7BD63A194D109AC430091CF30459">
    <w:name w:val="1DCE7BD63A194D109AC430091CF30459"/>
    <w:rsid w:val="00AE5524"/>
  </w:style>
  <w:style w:type="paragraph" w:customStyle="1" w:styleId="49EC7FC89FA044328192B530BE00C7D0">
    <w:name w:val="49EC7FC89FA044328192B530BE00C7D0"/>
    <w:rsid w:val="00AE5524"/>
  </w:style>
  <w:style w:type="paragraph" w:customStyle="1" w:styleId="84E1F39C6CEA4FF995DDB9B127F494A2">
    <w:name w:val="84E1F39C6CEA4FF995DDB9B127F494A2"/>
    <w:rsid w:val="00AE5524"/>
  </w:style>
  <w:style w:type="paragraph" w:customStyle="1" w:styleId="C5390F9B63CF488BB1A3D8529D39D2B7">
    <w:name w:val="C5390F9B63CF488BB1A3D8529D39D2B7"/>
    <w:rsid w:val="00AE5524"/>
  </w:style>
  <w:style w:type="paragraph" w:customStyle="1" w:styleId="70E493223078414F98789A20531A5902">
    <w:name w:val="70E493223078414F98789A20531A5902"/>
    <w:rsid w:val="00AE5524"/>
  </w:style>
  <w:style w:type="paragraph" w:customStyle="1" w:styleId="5D71D755482949AFA6DC4C0D6E40B6EA">
    <w:name w:val="5D71D755482949AFA6DC4C0D6E40B6EA"/>
    <w:rsid w:val="00AE5524"/>
  </w:style>
  <w:style w:type="paragraph" w:customStyle="1" w:styleId="9DEA1968DAA94AF4A6712074B3AD413A">
    <w:name w:val="9DEA1968DAA94AF4A6712074B3AD413A"/>
    <w:rsid w:val="00AE5524"/>
  </w:style>
  <w:style w:type="paragraph" w:customStyle="1" w:styleId="2674DAA4A4674E38AF3407BED229D216">
    <w:name w:val="2674DAA4A4674E38AF3407BED229D216"/>
    <w:rsid w:val="00AE5524"/>
  </w:style>
  <w:style w:type="paragraph" w:customStyle="1" w:styleId="1E6CC18991444EF98D88C6C2C5A14FBD">
    <w:name w:val="1E6CC18991444EF98D88C6C2C5A14FBD"/>
    <w:rsid w:val="00AE5524"/>
  </w:style>
  <w:style w:type="paragraph" w:customStyle="1" w:styleId="D60AA2AA25394A00A95C0C699329FC8A">
    <w:name w:val="D60AA2AA25394A00A95C0C699329FC8A"/>
    <w:rsid w:val="00AE5524"/>
  </w:style>
  <w:style w:type="paragraph" w:customStyle="1" w:styleId="8F2D5ECA56304CC88BC33D72F86647B9">
    <w:name w:val="8F2D5ECA56304CC88BC33D72F86647B9"/>
    <w:rsid w:val="00AE5524"/>
  </w:style>
  <w:style w:type="paragraph" w:customStyle="1" w:styleId="47494F29F39A4715956BD2C3A41D393D">
    <w:name w:val="47494F29F39A4715956BD2C3A41D393D"/>
    <w:rsid w:val="00AE5524"/>
  </w:style>
  <w:style w:type="paragraph" w:customStyle="1" w:styleId="B3498860172F4D2B93778B5AC39AFD4D">
    <w:name w:val="B3498860172F4D2B93778B5AC39AFD4D"/>
    <w:rsid w:val="00AE5524"/>
  </w:style>
  <w:style w:type="paragraph" w:customStyle="1" w:styleId="48E1CD64280E48BA87DD90EA4FA612CC">
    <w:name w:val="48E1CD64280E48BA87DD90EA4FA612CC"/>
    <w:rsid w:val="00AE5524"/>
  </w:style>
  <w:style w:type="paragraph" w:customStyle="1" w:styleId="6DDDE8DA663745F29135E1F2CBC2D3C2">
    <w:name w:val="6DDDE8DA663745F29135E1F2CBC2D3C2"/>
    <w:rsid w:val="00AE5524"/>
  </w:style>
  <w:style w:type="paragraph" w:customStyle="1" w:styleId="8306106A10014574930C0C6D01FC2DC2">
    <w:name w:val="8306106A10014574930C0C6D01FC2DC2"/>
    <w:rsid w:val="00AE5524"/>
  </w:style>
  <w:style w:type="paragraph" w:customStyle="1" w:styleId="1BDE91C722E248DE9D52818426B57D4F">
    <w:name w:val="1BDE91C722E248DE9D52818426B57D4F"/>
    <w:rsid w:val="00AE5524"/>
  </w:style>
  <w:style w:type="paragraph" w:customStyle="1" w:styleId="97ACF137C6B44CF6B34FEA6845C3F585">
    <w:name w:val="97ACF137C6B44CF6B34FEA6845C3F585"/>
    <w:rsid w:val="00AE5524"/>
  </w:style>
  <w:style w:type="paragraph" w:customStyle="1" w:styleId="A097DF9DE6B14E6D860BC4F5BAAF5792">
    <w:name w:val="A097DF9DE6B14E6D860BC4F5BAAF5792"/>
    <w:rsid w:val="00AE5524"/>
  </w:style>
  <w:style w:type="paragraph" w:customStyle="1" w:styleId="43762FF8DE0E4F239DE0ED1932181363">
    <w:name w:val="43762FF8DE0E4F239DE0ED1932181363"/>
    <w:rsid w:val="00AE5524"/>
  </w:style>
  <w:style w:type="paragraph" w:customStyle="1" w:styleId="5538B1CC5A4B490DABE3D811E74FB5B3">
    <w:name w:val="5538B1CC5A4B490DABE3D811E74FB5B3"/>
    <w:rsid w:val="00AE5524"/>
  </w:style>
  <w:style w:type="paragraph" w:customStyle="1" w:styleId="3012F2378F9C40F39CA8F9C71E805B3E">
    <w:name w:val="3012F2378F9C40F39CA8F9C71E805B3E"/>
    <w:rsid w:val="00AE5524"/>
  </w:style>
  <w:style w:type="paragraph" w:customStyle="1" w:styleId="78B9D44B46D34204A2652966A953E895">
    <w:name w:val="78B9D44B46D34204A2652966A953E895"/>
    <w:rsid w:val="00AE5524"/>
  </w:style>
  <w:style w:type="paragraph" w:customStyle="1" w:styleId="9F88698DAD3A4A93B56412250078E234">
    <w:name w:val="9F88698DAD3A4A93B56412250078E234"/>
    <w:rsid w:val="00AE5524"/>
  </w:style>
  <w:style w:type="paragraph" w:customStyle="1" w:styleId="66E9422A3E0345C69D507DA38238B71B">
    <w:name w:val="66E9422A3E0345C69D507DA38238B71B"/>
    <w:rsid w:val="00AE5524"/>
  </w:style>
  <w:style w:type="paragraph" w:customStyle="1" w:styleId="A5960FA25A0241C882FBC6F0FD68FA12">
    <w:name w:val="A5960FA25A0241C882FBC6F0FD68FA12"/>
    <w:rsid w:val="00AE5524"/>
  </w:style>
  <w:style w:type="paragraph" w:customStyle="1" w:styleId="6D1E8EB704004FFDBD33F64694A9BDC7">
    <w:name w:val="6D1E8EB704004FFDBD33F64694A9BDC7"/>
    <w:rsid w:val="00AE5524"/>
  </w:style>
  <w:style w:type="paragraph" w:customStyle="1" w:styleId="9B2218CF14994A5DAF21AC76962E1BD8">
    <w:name w:val="9B2218CF14994A5DAF21AC76962E1BD8"/>
    <w:rsid w:val="00AE5524"/>
  </w:style>
  <w:style w:type="paragraph" w:customStyle="1" w:styleId="30AEFEE8623D4898B7754A66DBD39F75">
    <w:name w:val="30AEFEE8623D4898B7754A66DBD39F75"/>
    <w:rsid w:val="00AE5524"/>
  </w:style>
  <w:style w:type="paragraph" w:customStyle="1" w:styleId="5B33885257684398AA9CD0C07211C77E">
    <w:name w:val="5B33885257684398AA9CD0C07211C77E"/>
    <w:rsid w:val="00A75A21"/>
  </w:style>
  <w:style w:type="paragraph" w:customStyle="1" w:styleId="653AF279CDBE4E698459B10AC7B1839A">
    <w:name w:val="653AF279CDBE4E698459B10AC7B1839A"/>
    <w:rsid w:val="00A75A21"/>
  </w:style>
  <w:style w:type="paragraph" w:customStyle="1" w:styleId="B13A8D153157417B81E3D9E6FBBD45CD">
    <w:name w:val="B13A8D153157417B81E3D9E6FBBD45CD"/>
    <w:rsid w:val="00A75A21"/>
  </w:style>
  <w:style w:type="paragraph" w:customStyle="1" w:styleId="B9DC88EDEE0D4D2F9E0573DECC918BBC">
    <w:name w:val="B9DC88EDEE0D4D2F9E0573DECC918BBC"/>
    <w:rsid w:val="00A75A21"/>
  </w:style>
  <w:style w:type="paragraph" w:customStyle="1" w:styleId="7197FB8D80984E538F3D716D2B0532EB">
    <w:name w:val="7197FB8D80984E538F3D716D2B0532EB"/>
    <w:rsid w:val="00A75A21"/>
  </w:style>
  <w:style w:type="paragraph" w:customStyle="1" w:styleId="1B3979FAE7594760A04109410EAAF115">
    <w:name w:val="1B3979FAE7594760A04109410EAAF115"/>
    <w:rsid w:val="00A75A21"/>
  </w:style>
  <w:style w:type="paragraph" w:customStyle="1" w:styleId="BECE32EE502B4C1ABB9CA59C0311DEA2">
    <w:name w:val="BECE32EE502B4C1ABB9CA59C0311DEA2"/>
    <w:rsid w:val="00913E1F"/>
  </w:style>
  <w:style w:type="paragraph" w:customStyle="1" w:styleId="9B324336A86A48A48297308A759A6FD4">
    <w:name w:val="9B324336A86A48A48297308A759A6FD4"/>
    <w:rsid w:val="00913E1F"/>
  </w:style>
  <w:style w:type="paragraph" w:customStyle="1" w:styleId="84F8088B498F405185D88122002EC414">
    <w:name w:val="84F8088B498F405185D88122002EC414"/>
    <w:rsid w:val="00913E1F"/>
  </w:style>
  <w:style w:type="paragraph" w:customStyle="1" w:styleId="A440D023DA7646A38D3A3EC8051A694A">
    <w:name w:val="A440D023DA7646A38D3A3EC8051A694A"/>
    <w:rsid w:val="00913E1F"/>
  </w:style>
  <w:style w:type="paragraph" w:customStyle="1" w:styleId="5ED3A1BD58F346AAAD8DB9B572E7F8ED">
    <w:name w:val="5ED3A1BD58F346AAAD8DB9B572E7F8ED"/>
    <w:rsid w:val="00E11E89"/>
    <w:pPr>
      <w:spacing w:after="160" w:line="259" w:lineRule="auto"/>
    </w:pPr>
  </w:style>
  <w:style w:type="paragraph" w:customStyle="1" w:styleId="9AA48D3B3E5D4D9C8DF810C815659EBA">
    <w:name w:val="9AA48D3B3E5D4D9C8DF810C815659EBA"/>
    <w:rsid w:val="00E11E89"/>
    <w:pPr>
      <w:spacing w:after="160" w:line="259" w:lineRule="auto"/>
    </w:pPr>
  </w:style>
  <w:style w:type="paragraph" w:customStyle="1" w:styleId="4ED43EF27C3A4CCE913EB06909788614">
    <w:name w:val="4ED43EF27C3A4CCE913EB06909788614"/>
    <w:rsid w:val="00E11E89"/>
    <w:pPr>
      <w:spacing w:after="160" w:line="259" w:lineRule="auto"/>
    </w:pPr>
  </w:style>
  <w:style w:type="paragraph" w:customStyle="1" w:styleId="9B4E83470A1049D68FE5635C9CE782B6">
    <w:name w:val="9B4E83470A1049D68FE5635C9CE782B6"/>
    <w:rsid w:val="00E11E89"/>
    <w:pPr>
      <w:spacing w:after="160" w:line="259" w:lineRule="auto"/>
    </w:pPr>
  </w:style>
  <w:style w:type="paragraph" w:customStyle="1" w:styleId="FD49B5F3F38543C897483EEC9D27A967">
    <w:name w:val="FD49B5F3F38543C897483EEC9D27A967"/>
    <w:rsid w:val="00E11E89"/>
    <w:pPr>
      <w:spacing w:after="160" w:line="259" w:lineRule="auto"/>
    </w:pPr>
  </w:style>
  <w:style w:type="paragraph" w:customStyle="1" w:styleId="8100C76406014AF68636C995F9228B1A">
    <w:name w:val="8100C76406014AF68636C995F9228B1A"/>
    <w:rsid w:val="00E11E89"/>
    <w:pPr>
      <w:spacing w:after="160" w:line="259" w:lineRule="auto"/>
    </w:pPr>
  </w:style>
  <w:style w:type="paragraph" w:customStyle="1" w:styleId="92F9FE2AB6B04301925B182BFB00B269">
    <w:name w:val="92F9FE2AB6B04301925B182BFB00B269"/>
    <w:rsid w:val="00E11E89"/>
    <w:pPr>
      <w:spacing w:after="160" w:line="259" w:lineRule="auto"/>
    </w:pPr>
  </w:style>
  <w:style w:type="paragraph" w:customStyle="1" w:styleId="5C8725CF0F3F4E83A1A1A0E7D9EFBDFB">
    <w:name w:val="5C8725CF0F3F4E83A1A1A0E7D9EFBDFB"/>
    <w:rsid w:val="00E11E89"/>
    <w:pPr>
      <w:spacing w:after="160" w:line="259" w:lineRule="auto"/>
    </w:pPr>
  </w:style>
  <w:style w:type="paragraph" w:customStyle="1" w:styleId="AD735481F82B46E7AF11536164E7FDAC">
    <w:name w:val="AD735481F82B46E7AF11536164E7FDAC"/>
    <w:rsid w:val="00E11E89"/>
    <w:pPr>
      <w:spacing w:after="160" w:line="259" w:lineRule="auto"/>
    </w:pPr>
  </w:style>
  <w:style w:type="paragraph" w:customStyle="1" w:styleId="E3578F6E064E4A93A9F22DA50FD13F06">
    <w:name w:val="E3578F6E064E4A93A9F22DA50FD13F06"/>
    <w:rsid w:val="00E11E8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C7C63-2F9B-4904-9A11-D27B54072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155</Pages>
  <Words>35429</Words>
  <Characters>201948</Characters>
  <Application>Microsoft Office Word</Application>
  <DocSecurity>0</DocSecurity>
  <Lines>1682</Lines>
  <Paragraphs>473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236904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2019-04-29T12:53:00Z</dcterms:created>
  <dcterms:modified xsi:type="dcterms:W3CDTF">2019-04-29T13:35:00Z</dcterms:modified>
</cp:coreProperties>
</file>